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98D6B4" w14:textId="77777777" w:rsidR="000329FC" w:rsidRPr="00303E7D" w:rsidRDefault="000329FC" w:rsidP="001C6C22">
      <w:pPr>
        <w:spacing w:after="0" w:line="240" w:lineRule="auto"/>
        <w:rPr>
          <w:b/>
          <w:u w:val="single"/>
          <w:lang w:val="es-MX"/>
        </w:rPr>
      </w:pPr>
      <w:r w:rsidRPr="00303E7D">
        <w:rPr>
          <w:b/>
          <w:u w:val="single"/>
          <w:lang w:val="es-MX"/>
        </w:rPr>
        <w:t>Reescrito para el Plan de Manejo</w:t>
      </w:r>
    </w:p>
    <w:p w14:paraId="6671864A" w14:textId="77777777" w:rsidR="000329FC" w:rsidRPr="00303E7D" w:rsidRDefault="000329FC" w:rsidP="001C6C22">
      <w:pPr>
        <w:spacing w:after="0" w:line="240" w:lineRule="auto"/>
        <w:rPr>
          <w:b/>
          <w:u w:val="single"/>
          <w:lang w:val="es-MX"/>
        </w:rPr>
      </w:pPr>
      <w:r w:rsidRPr="00303E7D">
        <w:rPr>
          <w:b/>
          <w:u w:val="single"/>
          <w:lang w:val="es-MX"/>
        </w:rPr>
        <w:t>Nick Varley</w:t>
      </w:r>
    </w:p>
    <w:p w14:paraId="2C39A8FD" w14:textId="77777777" w:rsidR="000329FC" w:rsidRPr="00303E7D" w:rsidRDefault="000329FC" w:rsidP="001C6C22">
      <w:pPr>
        <w:spacing w:after="0" w:line="240" w:lineRule="auto"/>
        <w:rPr>
          <w:b/>
          <w:u w:val="single"/>
          <w:lang w:val="es-MX"/>
        </w:rPr>
      </w:pPr>
    </w:p>
    <w:p w14:paraId="3B14BF29" w14:textId="77777777" w:rsidR="003D43D7" w:rsidRDefault="003D43D7" w:rsidP="001C6C22">
      <w:pPr>
        <w:spacing w:after="0" w:line="240" w:lineRule="auto"/>
        <w:rPr>
          <w:lang w:val="es-MX"/>
        </w:rPr>
      </w:pPr>
    </w:p>
    <w:p w14:paraId="25F66C27" w14:textId="77777777" w:rsidR="003D43D7" w:rsidRDefault="003D43D7" w:rsidP="001C6C22">
      <w:pPr>
        <w:spacing w:after="0" w:line="240" w:lineRule="auto"/>
        <w:rPr>
          <w:lang w:val="es-MX"/>
        </w:rPr>
      </w:pPr>
    </w:p>
    <w:p w14:paraId="799FC8FD" w14:textId="77777777" w:rsidR="000329FC" w:rsidRPr="003D43D7" w:rsidRDefault="003D43D7" w:rsidP="001C6C22">
      <w:pPr>
        <w:spacing w:after="0" w:line="240" w:lineRule="auto"/>
        <w:rPr>
          <w:b/>
          <w:u w:val="single"/>
          <w:lang w:val="es-MX"/>
        </w:rPr>
      </w:pPr>
      <w:r w:rsidRPr="003D43D7">
        <w:rPr>
          <w:b/>
          <w:u w:val="single"/>
          <w:lang w:val="es-MX"/>
        </w:rPr>
        <w:t>4.2 Características Físico-Geográficas</w:t>
      </w:r>
    </w:p>
    <w:p w14:paraId="01EE944A" w14:textId="77777777" w:rsidR="000329FC" w:rsidRDefault="000329FC" w:rsidP="001C6C22">
      <w:pPr>
        <w:spacing w:after="0" w:line="240" w:lineRule="auto"/>
        <w:rPr>
          <w:lang w:val="es-MX"/>
        </w:rPr>
      </w:pPr>
    </w:p>
    <w:p w14:paraId="38BB9075" w14:textId="77777777" w:rsidR="000329FC" w:rsidRDefault="000329FC" w:rsidP="001C6C22">
      <w:pPr>
        <w:spacing w:after="0" w:line="240" w:lineRule="auto"/>
        <w:rPr>
          <w:lang w:val="es-MX"/>
        </w:rPr>
      </w:pPr>
    </w:p>
    <w:p w14:paraId="0EA1AD7A" w14:textId="18AA79D7" w:rsidR="007D7738" w:rsidRDefault="00CB564E" w:rsidP="001C6C22">
      <w:pPr>
        <w:spacing w:after="0" w:line="240" w:lineRule="auto"/>
        <w:rPr>
          <w:ins w:id="0" w:author="Nick Varley" w:date="2018-08-17T09:30:00Z"/>
          <w:lang w:val="es-MX"/>
        </w:rPr>
      </w:pPr>
      <w:ins w:id="1" w:author="Nick Varley" w:date="2018-08-14T11:55:00Z">
        <w:r w:rsidRPr="00CB564E">
          <w:rPr>
            <w:lang w:val="es-MX"/>
          </w:rPr>
          <w:t xml:space="preserve">El </w:t>
        </w:r>
      </w:ins>
      <w:ins w:id="2" w:author="Nick Varley" w:date="2018-08-14T11:56:00Z">
        <w:r w:rsidRPr="00CB564E">
          <w:rPr>
            <w:lang w:val="es-MX"/>
          </w:rPr>
          <w:t>Archipiélago</w:t>
        </w:r>
      </w:ins>
      <w:ins w:id="3" w:author="Nick Varley" w:date="2018-08-14T11:55:00Z">
        <w:r w:rsidRPr="00CB564E">
          <w:rPr>
            <w:lang w:val="es-MX"/>
          </w:rPr>
          <w:t xml:space="preserve"> de </w:t>
        </w:r>
      </w:ins>
      <w:ins w:id="4" w:author="Nick Varley" w:date="2018-08-14T11:56:00Z">
        <w:r w:rsidRPr="00CB564E">
          <w:rPr>
            <w:lang w:val="es-MX"/>
          </w:rPr>
          <w:t>Revillagigedo</w:t>
        </w:r>
      </w:ins>
      <w:ins w:id="5" w:author="Nick Varley" w:date="2018-08-14T11:55:00Z">
        <w:r w:rsidRPr="00CB564E">
          <w:rPr>
            <w:lang w:val="es-MX"/>
          </w:rPr>
          <w:t xml:space="preserve"> </w:t>
        </w:r>
      </w:ins>
      <w:ins w:id="6" w:author="Nick Varley" w:date="2018-08-14T11:56:00Z">
        <w:r>
          <w:rPr>
            <w:lang w:val="es-MX"/>
          </w:rPr>
          <w:t>es un grupo de cuat</w:t>
        </w:r>
      </w:ins>
      <w:ins w:id="7" w:author="Nick Varley" w:date="2018-08-16T22:14:00Z">
        <w:r w:rsidR="004F3E9D">
          <w:rPr>
            <w:lang w:val="es-MX"/>
          </w:rPr>
          <w:t>r</w:t>
        </w:r>
      </w:ins>
      <w:ins w:id="8" w:author="Nick Varley" w:date="2018-08-14T11:56:00Z">
        <w:r>
          <w:rPr>
            <w:lang w:val="es-MX"/>
          </w:rPr>
          <w:t>o islas que representan la parte superior de grandes volcanes que extienden desde el piso oce</w:t>
        </w:r>
      </w:ins>
      <w:ins w:id="9" w:author="Nick Varley" w:date="2018-08-14T11:57:00Z">
        <w:r>
          <w:rPr>
            <w:lang w:val="es-MX"/>
          </w:rPr>
          <w:t>ánico.</w:t>
        </w:r>
      </w:ins>
      <w:ins w:id="10" w:author="Nick Varley" w:date="2018-08-14T15:56:00Z">
        <w:r w:rsidR="00A005A3">
          <w:rPr>
            <w:lang w:val="es-MX"/>
          </w:rPr>
          <w:t xml:space="preserve"> </w:t>
        </w:r>
        <w:r w:rsidR="00A005A3" w:rsidRPr="00A005A3">
          <w:rPr>
            <w:lang w:val="es-MX"/>
          </w:rPr>
          <w:t>Los edificios así formados, tienen su base a 3,800 m bajo el nivel del mar, que es la profundidad media del Océano Pacífico.</w:t>
        </w:r>
      </w:ins>
      <w:ins w:id="11" w:author="Nick Varley" w:date="2018-08-14T11:57:00Z">
        <w:r>
          <w:rPr>
            <w:lang w:val="es-MX"/>
          </w:rPr>
          <w:t xml:space="preserve"> </w:t>
        </w:r>
      </w:ins>
      <w:ins w:id="12" w:author="Nick Varley" w:date="2018-08-14T15:42:00Z">
        <w:r w:rsidR="006B0D4D">
          <w:rPr>
            <w:lang w:val="es-MX"/>
          </w:rPr>
          <w:t>Las rocas</w:t>
        </w:r>
      </w:ins>
      <w:ins w:id="13" w:author="Nick Varley" w:date="2018-08-14T15:41:00Z">
        <w:r w:rsidR="006B0D4D" w:rsidRPr="006B0D4D">
          <w:rPr>
            <w:lang w:val="es-MX"/>
          </w:rPr>
          <w:t xml:space="preserve"> datan del Terciario y Cuaternario</w:t>
        </w:r>
      </w:ins>
      <w:ins w:id="14" w:author="Nick Varley" w:date="2018-08-14T23:28:00Z">
        <w:r w:rsidR="003D43D7">
          <w:rPr>
            <w:lang w:val="es-MX"/>
          </w:rPr>
          <w:t xml:space="preserve"> </w:t>
        </w:r>
      </w:ins>
      <w:ins w:id="15" w:author="Nick Varley" w:date="2018-08-14T23:29:00Z">
        <w:r w:rsidR="003D43D7">
          <w:rPr>
            <w:lang w:val="es-MX"/>
          </w:rPr>
          <w:t>y</w:t>
        </w:r>
      </w:ins>
      <w:ins w:id="16" w:author="Nick Varley" w:date="2018-08-14T23:28:00Z">
        <w:r w:rsidR="003D43D7">
          <w:rPr>
            <w:lang w:val="es-MX"/>
          </w:rPr>
          <w:t xml:space="preserve"> la última erupción </w:t>
        </w:r>
      </w:ins>
      <w:ins w:id="17" w:author="Nick Varley" w:date="2018-08-14T23:29:00Z">
        <w:r w:rsidR="003D43D7">
          <w:rPr>
            <w:lang w:val="es-MX"/>
          </w:rPr>
          <w:t>ocurrió en</w:t>
        </w:r>
      </w:ins>
      <w:ins w:id="18" w:author="Nick Varley" w:date="2018-08-14T23:28:00Z">
        <w:r w:rsidR="003D43D7">
          <w:rPr>
            <w:lang w:val="es-MX"/>
          </w:rPr>
          <w:t xml:space="preserve"> tiempos muy recientes en 1993 en el flanco de Isla Socorro</w:t>
        </w:r>
      </w:ins>
      <w:ins w:id="19" w:author="Nick Varley" w:date="2018-08-14T23:29:00Z">
        <w:r w:rsidR="003D43D7">
          <w:rPr>
            <w:lang w:val="es-MX"/>
          </w:rPr>
          <w:t xml:space="preserve"> (</w:t>
        </w:r>
        <w:commentRangeStart w:id="20"/>
        <w:proofErr w:type="spellStart"/>
        <w:r w:rsidR="003D43D7">
          <w:rPr>
            <w:lang w:val="es-MX"/>
          </w:rPr>
          <w:t>Siebe</w:t>
        </w:r>
        <w:proofErr w:type="spellEnd"/>
        <w:r w:rsidR="003D43D7">
          <w:rPr>
            <w:lang w:val="es-MX"/>
          </w:rPr>
          <w:t xml:space="preserve"> et al. </w:t>
        </w:r>
      </w:ins>
      <w:ins w:id="21" w:author="Nick Varley" w:date="2018-08-14T23:30:00Z">
        <w:r w:rsidR="003D43D7">
          <w:rPr>
            <w:lang w:val="es-MX"/>
          </w:rPr>
          <w:t>1995</w:t>
        </w:r>
        <w:commentRangeEnd w:id="20"/>
        <w:r w:rsidR="003D43D7">
          <w:rPr>
            <w:rStyle w:val="Refdecomentario"/>
          </w:rPr>
          <w:commentReference w:id="20"/>
        </w:r>
        <w:r w:rsidR="003D43D7">
          <w:rPr>
            <w:lang w:val="es-MX"/>
          </w:rPr>
          <w:t>)</w:t>
        </w:r>
      </w:ins>
      <w:ins w:id="22" w:author="Nick Varley" w:date="2018-08-14T15:41:00Z">
        <w:r w:rsidR="006B0D4D" w:rsidRPr="006B0D4D">
          <w:rPr>
            <w:lang w:val="es-MX"/>
          </w:rPr>
          <w:t>.</w:t>
        </w:r>
      </w:ins>
    </w:p>
    <w:p w14:paraId="48A077C4" w14:textId="77777777" w:rsidR="00BD336C" w:rsidRDefault="00BD336C" w:rsidP="001C6C22">
      <w:pPr>
        <w:spacing w:after="0" w:line="240" w:lineRule="auto"/>
        <w:rPr>
          <w:ins w:id="23" w:author="Nick Varley" w:date="2018-08-17T09:30:00Z"/>
          <w:lang w:val="es-MX"/>
        </w:rPr>
      </w:pPr>
    </w:p>
    <w:p w14:paraId="4F1F680E" w14:textId="40ABFD46" w:rsidR="00BD336C" w:rsidRPr="00CB564E" w:rsidRDefault="00BD336C" w:rsidP="001C6C22">
      <w:pPr>
        <w:spacing w:after="0" w:line="240" w:lineRule="auto"/>
        <w:rPr>
          <w:ins w:id="24" w:author="Nick Varley" w:date="2018-08-14T11:44:00Z"/>
          <w:lang w:val="es-MX"/>
        </w:rPr>
      </w:pPr>
      <w:ins w:id="25" w:author="Nick Varley" w:date="2018-08-17T09:30:00Z">
        <w:r w:rsidRPr="00BD336C">
          <w:rPr>
            <w:lang w:val="es-MX"/>
          </w:rPr>
          <w:t>El origen volcánico</w:t>
        </w:r>
      </w:ins>
      <w:ins w:id="26" w:author="Nick Varley" w:date="2018-08-17T09:32:00Z">
        <w:r>
          <w:rPr>
            <w:lang w:val="es-MX"/>
          </w:rPr>
          <w:t xml:space="preserve"> del Archipiélago es un tema</w:t>
        </w:r>
      </w:ins>
      <w:ins w:id="27" w:author="Nick Varley" w:date="2018-08-17T09:33:00Z">
        <w:r>
          <w:rPr>
            <w:lang w:val="es-MX"/>
          </w:rPr>
          <w:t xml:space="preserve"> complicado</w:t>
        </w:r>
      </w:ins>
      <w:ins w:id="28" w:author="Nick Varley" w:date="2018-08-17T09:32:00Z">
        <w:r>
          <w:rPr>
            <w:lang w:val="es-MX"/>
          </w:rPr>
          <w:t xml:space="preserve"> </w:t>
        </w:r>
      </w:ins>
      <w:ins w:id="29" w:author="Nick Varley" w:date="2018-08-17T09:30:00Z">
        <w:r w:rsidRPr="00BD336C">
          <w:rPr>
            <w:lang w:val="es-MX"/>
          </w:rPr>
          <w:t xml:space="preserve"> </w:t>
        </w:r>
      </w:ins>
      <w:ins w:id="30" w:author="Nick Varley" w:date="2018-08-17T09:33:00Z">
        <w:r>
          <w:rPr>
            <w:lang w:val="es-MX"/>
          </w:rPr>
          <w:t>que se trata de</w:t>
        </w:r>
      </w:ins>
      <w:ins w:id="31" w:author="Nick Varley" w:date="2018-08-17T09:30:00Z">
        <w:r w:rsidRPr="00BD336C">
          <w:rPr>
            <w:lang w:val="es-MX"/>
          </w:rPr>
          <w:t xml:space="preserve"> interacciones complejas entre los límites de placas tectónicas, en particular la </w:t>
        </w:r>
        <w:proofErr w:type="spellStart"/>
        <w:r w:rsidRPr="00BD336C">
          <w:rPr>
            <w:lang w:val="es-MX"/>
          </w:rPr>
          <w:t>microplaca</w:t>
        </w:r>
        <w:proofErr w:type="spellEnd"/>
        <w:r w:rsidRPr="00BD336C">
          <w:rPr>
            <w:lang w:val="es-MX"/>
          </w:rPr>
          <w:t xml:space="preserve"> de Rivera, la Zona de Fractura de Rivera, la placa del Pacífico, la Dorsal del Pacífico Oriental, la Zona de Fractura de Clarión y el Sistema Dorsal del Matemático, que se encuentran a las mismas latitudes y alineados con el cinturón volcánico </w:t>
        </w:r>
        <w:proofErr w:type="spellStart"/>
        <w:r w:rsidRPr="00BD336C">
          <w:rPr>
            <w:lang w:val="es-MX"/>
          </w:rPr>
          <w:t>transmexicano</w:t>
        </w:r>
        <w:proofErr w:type="spellEnd"/>
        <w:r w:rsidRPr="00BD336C">
          <w:rPr>
            <w:lang w:val="es-MX"/>
          </w:rPr>
          <w:t xml:space="preserve"> (Pardo y Suárez, 1995). El Archipiélago de Revillagigedo está localizado en la Zona de Fractura de Clarión y el Sistema Dorsal del Matemático cerca de la joven placa Rivera que se fragmentó de la placa de Cocos hace alrededor de 10 millones de años. El otro borde principal de la placa Rivera está al oeste, formando un centro de dispersión con la placa del Pacífico. El límite Rivera-Cocos comprende la zona de subducción mesoamericana y es uno de los márgenes convergentes más complejos del mundo (Peláez-Gaviria et al., 2013). Esta zona está limitada por la fisura del Golfo de California y la ventana </w:t>
        </w:r>
        <w:proofErr w:type="spellStart"/>
        <w:r w:rsidRPr="00BD336C">
          <w:rPr>
            <w:lang w:val="es-MX"/>
          </w:rPr>
          <w:t>astenosférica</w:t>
        </w:r>
        <w:proofErr w:type="spellEnd"/>
        <w:r w:rsidRPr="00BD336C">
          <w:rPr>
            <w:lang w:val="es-MX"/>
          </w:rPr>
          <w:t xml:space="preserve"> de Panamá, por lo que representa un laboratorio natural para comprender procesos geodinámicos fundamentales (Manea et al., 2013).</w:t>
        </w:r>
      </w:ins>
    </w:p>
    <w:p w14:paraId="6B88EB0C" w14:textId="77777777" w:rsidR="007D7738" w:rsidRDefault="007D7738" w:rsidP="001C6C22">
      <w:pPr>
        <w:spacing w:after="0" w:line="240" w:lineRule="auto"/>
        <w:rPr>
          <w:ins w:id="32" w:author="Nick Varley" w:date="2018-08-14T11:44:00Z"/>
          <w:b/>
          <w:lang w:val="es-MX"/>
        </w:rPr>
      </w:pPr>
    </w:p>
    <w:p w14:paraId="7EAE215E" w14:textId="77777777" w:rsidR="007D7738" w:rsidRDefault="007D7738" w:rsidP="001C6C22">
      <w:pPr>
        <w:spacing w:after="0" w:line="240" w:lineRule="auto"/>
        <w:rPr>
          <w:ins w:id="33" w:author="Nick Varley" w:date="2018-08-14T11:44:00Z"/>
          <w:b/>
          <w:lang w:val="es-MX"/>
        </w:rPr>
      </w:pPr>
    </w:p>
    <w:p w14:paraId="794316A5" w14:textId="77777777" w:rsidR="001C6C22" w:rsidRPr="001C6C22" w:rsidRDefault="001C6C22" w:rsidP="001C6C22">
      <w:pPr>
        <w:spacing w:after="0" w:line="240" w:lineRule="auto"/>
        <w:rPr>
          <w:b/>
          <w:lang w:val="es-MX"/>
        </w:rPr>
      </w:pPr>
      <w:r w:rsidRPr="001C6C22">
        <w:rPr>
          <w:b/>
          <w:lang w:val="es-MX"/>
        </w:rPr>
        <w:t>Isla Socorro</w:t>
      </w:r>
    </w:p>
    <w:p w14:paraId="1DC8AFC1" w14:textId="77777777" w:rsidR="001C6C22" w:rsidRDefault="001C6C22" w:rsidP="001C6C22">
      <w:pPr>
        <w:spacing w:after="0" w:line="240" w:lineRule="auto"/>
        <w:rPr>
          <w:lang w:val="es-MX"/>
        </w:rPr>
      </w:pPr>
    </w:p>
    <w:p w14:paraId="370B43AC" w14:textId="60AB65CF" w:rsidR="00343550" w:rsidRDefault="007D7738" w:rsidP="001C6C22">
      <w:pPr>
        <w:spacing w:after="0" w:line="240" w:lineRule="auto"/>
        <w:rPr>
          <w:lang w:val="es-MX"/>
        </w:rPr>
      </w:pPr>
      <w:r>
        <w:rPr>
          <w:lang w:val="es-MX"/>
        </w:rPr>
        <w:t xml:space="preserve">Isla Socorro es la isla con mayor área superficial y con la actividad volcánica más reciente. </w:t>
      </w:r>
      <w:r w:rsidR="00343550">
        <w:rPr>
          <w:lang w:val="es-MX"/>
        </w:rPr>
        <w:t>Como un volcán tipo escudo con un sistema de fallas, e</w:t>
      </w:r>
      <w:r w:rsidR="001C6C22" w:rsidRPr="001C6C22">
        <w:rPr>
          <w:lang w:val="es-MX"/>
        </w:rPr>
        <w:t xml:space="preserve">n </w:t>
      </w:r>
      <w:r>
        <w:rPr>
          <w:lang w:val="es-MX"/>
        </w:rPr>
        <w:t>sus</w:t>
      </w:r>
      <w:r w:rsidRPr="001C6C22">
        <w:rPr>
          <w:lang w:val="es-MX"/>
        </w:rPr>
        <w:t xml:space="preserve"> </w:t>
      </w:r>
      <w:r w:rsidR="001C6C22" w:rsidRPr="001C6C22">
        <w:rPr>
          <w:lang w:val="es-MX"/>
        </w:rPr>
        <w:t xml:space="preserve">flancos se localizan numerosos </w:t>
      </w:r>
      <w:r w:rsidR="00CB564E">
        <w:rPr>
          <w:lang w:val="es-MX"/>
        </w:rPr>
        <w:t xml:space="preserve">domos y </w:t>
      </w:r>
      <w:r w:rsidR="001C6C22" w:rsidRPr="001C6C22">
        <w:rPr>
          <w:lang w:val="es-MX"/>
        </w:rPr>
        <w:t>conos</w:t>
      </w:r>
      <w:r w:rsidR="00343550">
        <w:rPr>
          <w:lang w:val="es-MX"/>
        </w:rPr>
        <w:t xml:space="preserve"> de escoria generados durante diversas etapas de la actividad del volcán.</w:t>
      </w:r>
      <w:r w:rsidR="001C6C22" w:rsidRPr="001C6C22">
        <w:rPr>
          <w:lang w:val="es-MX"/>
        </w:rPr>
        <w:t xml:space="preserve"> </w:t>
      </w:r>
    </w:p>
    <w:p w14:paraId="462FFF0A" w14:textId="77777777" w:rsidR="00343550" w:rsidRDefault="00343550" w:rsidP="001C6C22">
      <w:pPr>
        <w:spacing w:after="0" w:line="240" w:lineRule="auto"/>
        <w:rPr>
          <w:lang w:val="es-MX"/>
        </w:rPr>
      </w:pPr>
    </w:p>
    <w:p w14:paraId="3A580F81" w14:textId="5F11678F" w:rsidR="001C6C22" w:rsidRDefault="00343550" w:rsidP="001C6C22">
      <w:pPr>
        <w:spacing w:after="0" w:line="240" w:lineRule="auto"/>
        <w:rPr>
          <w:lang w:val="es-MX"/>
        </w:rPr>
      </w:pPr>
      <w:r>
        <w:rPr>
          <w:lang w:val="es-MX"/>
        </w:rPr>
        <w:t xml:space="preserve">Actualmente, </w:t>
      </w:r>
      <w:r w:rsidR="001C6C22" w:rsidRPr="001C6C22">
        <w:rPr>
          <w:lang w:val="es-MX"/>
        </w:rPr>
        <w:t>la presencia de fumarolas</w:t>
      </w:r>
      <w:r>
        <w:rPr>
          <w:lang w:val="es-MX"/>
        </w:rPr>
        <w:t xml:space="preserve"> </w:t>
      </w:r>
      <w:r w:rsidR="004F3E9D">
        <w:rPr>
          <w:lang w:val="es-MX"/>
        </w:rPr>
        <w:t xml:space="preserve">y un campo hidrotermal </w:t>
      </w:r>
      <w:r>
        <w:rPr>
          <w:lang w:val="es-MX"/>
        </w:rPr>
        <w:t xml:space="preserve">en la zona de mayor altura es una indicación de su estado </w:t>
      </w:r>
      <w:r w:rsidR="004F3E9D">
        <w:rPr>
          <w:lang w:val="es-MX"/>
        </w:rPr>
        <w:t>activo</w:t>
      </w:r>
      <w:r w:rsidR="001C6C22" w:rsidRPr="001C6C22">
        <w:rPr>
          <w:lang w:val="es-MX"/>
        </w:rPr>
        <w:t xml:space="preserve"> </w:t>
      </w:r>
      <w:r w:rsidR="001C6C22">
        <w:rPr>
          <w:lang w:val="es-MX"/>
        </w:rPr>
        <w:t xml:space="preserve"> </w:t>
      </w:r>
    </w:p>
    <w:p w14:paraId="3F732D1B" w14:textId="0FD3551B" w:rsidR="001C6C22" w:rsidRDefault="00B26F0C" w:rsidP="001C6C22">
      <w:pPr>
        <w:spacing w:after="0" w:line="240" w:lineRule="auto"/>
        <w:rPr>
          <w:lang w:val="es-MX"/>
        </w:rPr>
      </w:pPr>
      <w:commentRangeStart w:id="34"/>
      <w:r>
        <w:rPr>
          <w:lang w:val="es-MX"/>
        </w:rPr>
        <w:t xml:space="preserve">Bryan (1966) </w:t>
      </w:r>
      <w:commentRangeEnd w:id="34"/>
      <w:r>
        <w:rPr>
          <w:rStyle w:val="Refdecomentario"/>
        </w:rPr>
        <w:commentReference w:id="34"/>
      </w:r>
      <w:r>
        <w:rPr>
          <w:lang w:val="es-MX"/>
        </w:rPr>
        <w:t xml:space="preserve">identificó la estructura de una caldera que representa evidencia de una erupción de gran magnitud. En base de eso definió </w:t>
      </w:r>
      <w:r w:rsidR="0091210D">
        <w:rPr>
          <w:lang w:val="es-MX"/>
        </w:rPr>
        <w:t xml:space="preserve">tres </w:t>
      </w:r>
      <w:r>
        <w:rPr>
          <w:lang w:val="es-MX"/>
        </w:rPr>
        <w:t>etapas de actividad antes</w:t>
      </w:r>
      <w:r w:rsidR="0091210D">
        <w:rPr>
          <w:lang w:val="es-MX"/>
        </w:rPr>
        <w:t>, durante</w:t>
      </w:r>
      <w:r>
        <w:rPr>
          <w:lang w:val="es-MX"/>
        </w:rPr>
        <w:t xml:space="preserve"> o después</w:t>
      </w:r>
      <w:r w:rsidR="0091210D">
        <w:rPr>
          <w:lang w:val="es-MX"/>
        </w:rPr>
        <w:t xml:space="preserve"> la formación de la caldera</w:t>
      </w:r>
      <w:r w:rsidRPr="001C6C22">
        <w:rPr>
          <w:lang w:val="es-MX"/>
        </w:rPr>
        <w:t xml:space="preserve"> </w:t>
      </w:r>
      <w:r w:rsidR="0091210D">
        <w:rPr>
          <w:lang w:val="es-MX"/>
        </w:rPr>
        <w:t xml:space="preserve">e identificó </w:t>
      </w:r>
      <w:r w:rsidR="001C6C22" w:rsidRPr="001C6C22">
        <w:rPr>
          <w:lang w:val="es-MX"/>
        </w:rPr>
        <w:t>que en Isla Socorro la roca dominante</w:t>
      </w:r>
      <w:r w:rsidR="004F3E9D">
        <w:rPr>
          <w:lang w:val="es-MX"/>
        </w:rPr>
        <w:t>,</w:t>
      </w:r>
      <w:r w:rsidR="001C6C22" w:rsidRPr="001C6C22">
        <w:rPr>
          <w:lang w:val="es-MX"/>
        </w:rPr>
        <w:t xml:space="preserve"> </w:t>
      </w:r>
      <w:r w:rsidR="0091210D">
        <w:rPr>
          <w:lang w:val="es-MX"/>
        </w:rPr>
        <w:t>por lo menos en la superficie</w:t>
      </w:r>
      <w:r w:rsidR="004F3E9D">
        <w:rPr>
          <w:lang w:val="es-MX"/>
        </w:rPr>
        <w:t>,</w:t>
      </w:r>
      <w:r w:rsidR="0091210D">
        <w:rPr>
          <w:lang w:val="es-MX"/>
        </w:rPr>
        <w:t xml:space="preserve"> es un tipo </w:t>
      </w:r>
      <w:r w:rsidR="00303E7D">
        <w:rPr>
          <w:lang w:val="es-MX"/>
        </w:rPr>
        <w:t xml:space="preserve">silicio </w:t>
      </w:r>
      <w:r w:rsidR="0091210D">
        <w:rPr>
          <w:lang w:val="es-MX"/>
        </w:rPr>
        <w:t xml:space="preserve"> </w:t>
      </w:r>
      <w:proofErr w:type="spellStart"/>
      <w:r w:rsidR="001C6C22" w:rsidRPr="001C6C22">
        <w:rPr>
          <w:lang w:val="es-MX"/>
        </w:rPr>
        <w:t>peralcalino</w:t>
      </w:r>
      <w:proofErr w:type="spellEnd"/>
      <w:r w:rsidR="00303E7D">
        <w:rPr>
          <w:lang w:val="es-MX"/>
        </w:rPr>
        <w:t xml:space="preserve">. Este tipo de volcanismo es bastante raro en las islas oceánicas. </w:t>
      </w:r>
    </w:p>
    <w:p w14:paraId="40964577" w14:textId="77777777" w:rsidR="001C6C22" w:rsidRPr="001C6C22" w:rsidRDefault="001C6C22" w:rsidP="001C6C22">
      <w:pPr>
        <w:spacing w:after="0" w:line="240" w:lineRule="auto"/>
        <w:rPr>
          <w:lang w:val="es-MX"/>
        </w:rPr>
      </w:pPr>
    </w:p>
    <w:p w14:paraId="5FF3CC35" w14:textId="5D339107" w:rsidR="001C6C22" w:rsidRDefault="001C6C22" w:rsidP="001C6C22">
      <w:pPr>
        <w:spacing w:after="0" w:line="240" w:lineRule="auto"/>
        <w:rPr>
          <w:lang w:val="es-MX"/>
        </w:rPr>
      </w:pPr>
      <w:r w:rsidRPr="001C6C22">
        <w:rPr>
          <w:lang w:val="es-MX"/>
        </w:rPr>
        <w:t xml:space="preserve">En la </w:t>
      </w:r>
      <w:ins w:id="35" w:author="Nick Varley" w:date="2018-08-14T14:38:00Z">
        <w:r w:rsidR="0091210D">
          <w:rPr>
            <w:lang w:val="es-MX"/>
          </w:rPr>
          <w:t>zona</w:t>
        </w:r>
        <w:r w:rsidR="0091210D" w:rsidRPr="001C6C22">
          <w:rPr>
            <w:lang w:val="es-MX"/>
          </w:rPr>
          <w:t xml:space="preserve"> </w:t>
        </w:r>
      </w:ins>
      <w:r w:rsidRPr="001C6C22">
        <w:rPr>
          <w:lang w:val="es-MX"/>
        </w:rPr>
        <w:t xml:space="preserve">sureste de la isla </w:t>
      </w:r>
      <w:r w:rsidR="0091210D" w:rsidRPr="001C6C22">
        <w:rPr>
          <w:lang w:val="es-MX"/>
        </w:rPr>
        <w:t xml:space="preserve">se manifestó </w:t>
      </w:r>
      <w:r w:rsidRPr="001C6C22">
        <w:rPr>
          <w:lang w:val="es-MX"/>
        </w:rPr>
        <w:t>la tercera y última fase eruptiva en forma de emisiones relativamente tranquilas de basaltos</w:t>
      </w:r>
      <w:r>
        <w:rPr>
          <w:lang w:val="es-MX"/>
        </w:rPr>
        <w:t xml:space="preserve"> </w:t>
      </w:r>
      <w:r w:rsidRPr="001C6C22">
        <w:rPr>
          <w:lang w:val="es-MX"/>
        </w:rPr>
        <w:t>alcalinos, a través de fisuras y ventilas, cerca de una línea de conos cineríticos que limitan las</w:t>
      </w:r>
      <w:r>
        <w:rPr>
          <w:lang w:val="es-MX"/>
        </w:rPr>
        <w:t xml:space="preserve"> </w:t>
      </w:r>
      <w:r w:rsidRPr="001C6C22">
        <w:rPr>
          <w:lang w:val="es-MX"/>
        </w:rPr>
        <w:t>pendientes más elevadas de Lomas Coloradas. (</w:t>
      </w:r>
      <w:proofErr w:type="spellStart"/>
      <w:r w:rsidRPr="001C6C22">
        <w:rPr>
          <w:lang w:val="es-MX"/>
        </w:rPr>
        <w:t>Farmer</w:t>
      </w:r>
      <w:proofErr w:type="spellEnd"/>
      <w:r w:rsidRPr="001C6C22">
        <w:rPr>
          <w:lang w:val="es-MX"/>
        </w:rPr>
        <w:t>, et. al., 1993</w:t>
      </w:r>
      <w:del w:id="36" w:author="Nick Varley" w:date="2018-08-16T23:20:00Z">
        <w:r w:rsidRPr="001C6C22" w:rsidDel="00004497">
          <w:rPr>
            <w:lang w:val="es-MX"/>
          </w:rPr>
          <w:delText xml:space="preserve"> </w:delText>
        </w:r>
      </w:del>
      <w:r w:rsidRPr="001C6C22">
        <w:rPr>
          <w:lang w:val="es-MX"/>
        </w:rPr>
        <w:t>).</w:t>
      </w:r>
      <w:r w:rsidR="00004497">
        <w:rPr>
          <w:lang w:val="es-MX"/>
        </w:rPr>
        <w:t xml:space="preserve"> Existen varios tubos de lava preservados adentro del gran campo de flujos basálticos. </w:t>
      </w:r>
    </w:p>
    <w:p w14:paraId="26EDEF43" w14:textId="77777777" w:rsidR="001C6C22" w:rsidRPr="001C6C22" w:rsidRDefault="001C6C22" w:rsidP="001C6C22">
      <w:pPr>
        <w:spacing w:after="0" w:line="240" w:lineRule="auto"/>
        <w:rPr>
          <w:lang w:val="es-MX"/>
        </w:rPr>
      </w:pPr>
    </w:p>
    <w:p w14:paraId="1100A74C" w14:textId="4679E81C" w:rsidR="001C6C22" w:rsidRDefault="00904627" w:rsidP="001C6C22">
      <w:pPr>
        <w:spacing w:after="0" w:line="240" w:lineRule="auto"/>
        <w:rPr>
          <w:lang w:val="es-MX"/>
        </w:rPr>
      </w:pPr>
      <w:r>
        <w:rPr>
          <w:lang w:val="es-MX"/>
        </w:rPr>
        <w:t xml:space="preserve">Se caracteriza la costa de </w:t>
      </w:r>
      <w:r w:rsidR="001C6C22" w:rsidRPr="001C6C22">
        <w:rPr>
          <w:lang w:val="es-MX"/>
        </w:rPr>
        <w:t xml:space="preserve">Isla Socorro </w:t>
      </w:r>
      <w:r>
        <w:rPr>
          <w:lang w:val="es-MX"/>
        </w:rPr>
        <w:t xml:space="preserve">por varios flujos de lava que generan bahías </w:t>
      </w:r>
      <w:r w:rsidR="001C6C22" w:rsidRPr="001C6C22">
        <w:rPr>
          <w:lang w:val="es-MX"/>
        </w:rPr>
        <w:t xml:space="preserve"> </w:t>
      </w:r>
      <w:r>
        <w:rPr>
          <w:lang w:val="es-MX"/>
        </w:rPr>
        <w:t xml:space="preserve">como </w:t>
      </w:r>
      <w:r w:rsidR="001C6C22" w:rsidRPr="001C6C22">
        <w:rPr>
          <w:lang w:val="es-MX"/>
        </w:rPr>
        <w:t xml:space="preserve">las Bahías </w:t>
      </w:r>
      <w:proofErr w:type="spellStart"/>
      <w:r w:rsidR="001C6C22" w:rsidRPr="001C6C22">
        <w:rPr>
          <w:lang w:val="es-MX"/>
        </w:rPr>
        <w:t>Braithwaite</w:t>
      </w:r>
      <w:proofErr w:type="spellEnd"/>
      <w:ins w:id="37" w:author="Nick Varley" w:date="2018-08-14T14:47:00Z">
        <w:r>
          <w:rPr>
            <w:lang w:val="es-MX"/>
          </w:rPr>
          <w:t>,</w:t>
        </w:r>
      </w:ins>
      <w:r w:rsidR="001C6C22" w:rsidRPr="001C6C22">
        <w:rPr>
          <w:lang w:val="es-MX"/>
        </w:rPr>
        <w:t xml:space="preserve"> </w:t>
      </w:r>
      <w:del w:id="38" w:author="Nick Varley" w:date="2018-08-14T14:47:00Z">
        <w:r w:rsidR="001C6C22" w:rsidRPr="001C6C22" w:rsidDel="00904627">
          <w:rPr>
            <w:lang w:val="es-MX"/>
          </w:rPr>
          <w:delText xml:space="preserve">y </w:delText>
        </w:r>
      </w:del>
      <w:proofErr w:type="spellStart"/>
      <w:r w:rsidR="001C6C22" w:rsidRPr="001C6C22">
        <w:rPr>
          <w:lang w:val="es-MX"/>
        </w:rPr>
        <w:t>Binners</w:t>
      </w:r>
      <w:proofErr w:type="spellEnd"/>
      <w:ins w:id="39" w:author="Nick Varley" w:date="2018-08-14T14:47:00Z">
        <w:r>
          <w:rPr>
            <w:lang w:val="es-MX"/>
          </w:rPr>
          <w:t xml:space="preserve"> y </w:t>
        </w:r>
      </w:ins>
      <w:r w:rsidR="001C6C22" w:rsidRPr="001C6C22">
        <w:rPr>
          <w:lang w:val="es-MX"/>
        </w:rPr>
        <w:t>la Bahía</w:t>
      </w:r>
      <w:r w:rsidR="001C6C22">
        <w:rPr>
          <w:lang w:val="es-MX"/>
        </w:rPr>
        <w:t xml:space="preserve"> </w:t>
      </w:r>
      <w:r w:rsidR="001C6C22" w:rsidRPr="001C6C22">
        <w:rPr>
          <w:lang w:val="es-MX"/>
        </w:rPr>
        <w:t>Vargas Lozano</w:t>
      </w:r>
      <w:r>
        <w:rPr>
          <w:lang w:val="es-MX"/>
        </w:rPr>
        <w:t xml:space="preserve">, y cabos como </w:t>
      </w:r>
      <w:r w:rsidRPr="001C6C22">
        <w:rPr>
          <w:lang w:val="es-MX"/>
        </w:rPr>
        <w:t>Cabo Regla</w:t>
      </w:r>
      <w:r w:rsidR="006B0D4D">
        <w:rPr>
          <w:lang w:val="es-MX"/>
        </w:rPr>
        <w:t xml:space="preserve"> y Punta Tosca</w:t>
      </w:r>
      <w:r w:rsidR="001C6C22" w:rsidRPr="001C6C22">
        <w:rPr>
          <w:lang w:val="es-MX"/>
        </w:rPr>
        <w:t xml:space="preserve">. </w:t>
      </w:r>
      <w:r w:rsidR="0091442C">
        <w:rPr>
          <w:lang w:val="es-MX"/>
        </w:rPr>
        <w:t>Se han</w:t>
      </w:r>
      <w:r w:rsidR="00E40A02">
        <w:rPr>
          <w:lang w:val="es-MX"/>
        </w:rPr>
        <w:t xml:space="preserve"> </w:t>
      </w:r>
      <w:r w:rsidR="00E40A02">
        <w:rPr>
          <w:lang w:val="es-MX"/>
        </w:rPr>
        <w:lastRenderedPageBreak/>
        <w:t xml:space="preserve">aprovechado </w:t>
      </w:r>
      <w:r w:rsidR="0091442C">
        <w:rPr>
          <w:lang w:val="es-MX"/>
        </w:rPr>
        <w:t xml:space="preserve">estas características </w:t>
      </w:r>
      <w:r w:rsidR="00E40A02">
        <w:rPr>
          <w:lang w:val="es-MX"/>
        </w:rPr>
        <w:t xml:space="preserve">en la costa sur de la isla </w:t>
      </w:r>
      <w:r w:rsidR="001C6C22" w:rsidRPr="001C6C22">
        <w:rPr>
          <w:lang w:val="es-MX"/>
        </w:rPr>
        <w:t xml:space="preserve">para </w:t>
      </w:r>
      <w:r w:rsidR="0091442C">
        <w:rPr>
          <w:lang w:val="es-MX"/>
        </w:rPr>
        <w:t xml:space="preserve">embarcaciones y </w:t>
      </w:r>
      <w:r w:rsidR="001C6C22" w:rsidRPr="001C6C22">
        <w:rPr>
          <w:lang w:val="es-MX"/>
        </w:rPr>
        <w:t>la operación de las instalaciones del Subsector Naval de la</w:t>
      </w:r>
      <w:r w:rsidR="001C6C22">
        <w:rPr>
          <w:lang w:val="es-MX"/>
        </w:rPr>
        <w:t xml:space="preserve"> </w:t>
      </w:r>
      <w:r w:rsidR="001C6C22" w:rsidRPr="001C6C22">
        <w:rPr>
          <w:lang w:val="es-MX"/>
        </w:rPr>
        <w:t>Secretaría de Marina. Al Noroeste de Cabo Regla existe una amplia y abierta bahía</w:t>
      </w:r>
      <w:r w:rsidR="001C6C22">
        <w:rPr>
          <w:lang w:val="es-MX"/>
        </w:rPr>
        <w:t xml:space="preserve"> </w:t>
      </w:r>
      <w:r w:rsidR="001C6C22" w:rsidRPr="001C6C22">
        <w:rPr>
          <w:lang w:val="es-MX"/>
        </w:rPr>
        <w:t xml:space="preserve">denominada </w:t>
      </w:r>
      <w:proofErr w:type="spellStart"/>
      <w:r w:rsidR="001C6C22" w:rsidRPr="001C6C22">
        <w:rPr>
          <w:lang w:val="es-MX"/>
        </w:rPr>
        <w:t>Cornwallis</w:t>
      </w:r>
      <w:proofErr w:type="spellEnd"/>
      <w:r w:rsidR="001C6C22" w:rsidRPr="001C6C22">
        <w:rPr>
          <w:lang w:val="es-MX"/>
        </w:rPr>
        <w:t>.</w:t>
      </w:r>
    </w:p>
    <w:p w14:paraId="611ECCCC" w14:textId="77777777" w:rsidR="001C6C22" w:rsidRPr="001C6C22" w:rsidRDefault="001C6C22" w:rsidP="001C6C22">
      <w:pPr>
        <w:spacing w:after="0" w:line="240" w:lineRule="auto"/>
        <w:rPr>
          <w:lang w:val="es-MX"/>
        </w:rPr>
      </w:pPr>
    </w:p>
    <w:p w14:paraId="75A3A52B" w14:textId="68F56CA2" w:rsidR="001C6C22" w:rsidRPr="001C6C22" w:rsidDel="006B0D4D" w:rsidRDefault="001C6C22" w:rsidP="001C6C22">
      <w:pPr>
        <w:spacing w:after="0" w:line="240" w:lineRule="auto"/>
        <w:rPr>
          <w:del w:id="40" w:author="Nick Varley" w:date="2018-08-14T15:37:00Z"/>
          <w:lang w:val="es-MX"/>
        </w:rPr>
      </w:pPr>
      <w:r w:rsidRPr="001C6C22">
        <w:rPr>
          <w:lang w:val="es-MX"/>
        </w:rPr>
        <w:t xml:space="preserve">La porción norte de Isla Socorro tiene como punto extremo el Cabo </w:t>
      </w:r>
      <w:proofErr w:type="spellStart"/>
      <w:r w:rsidRPr="001C6C22">
        <w:rPr>
          <w:lang w:val="es-MX"/>
        </w:rPr>
        <w:t>Middleton</w:t>
      </w:r>
      <w:proofErr w:type="spellEnd"/>
      <w:r w:rsidRPr="001C6C22">
        <w:rPr>
          <w:lang w:val="es-MX"/>
        </w:rPr>
        <w:t xml:space="preserve">, y </w:t>
      </w:r>
      <w:ins w:id="41" w:author="Nick Varley" w:date="2018-08-14T15:36:00Z">
        <w:r w:rsidR="006B0D4D">
          <w:rPr>
            <w:lang w:val="es-MX"/>
          </w:rPr>
          <w:t xml:space="preserve">se </w:t>
        </w:r>
      </w:ins>
      <w:r w:rsidRPr="001C6C22">
        <w:rPr>
          <w:lang w:val="es-MX"/>
        </w:rPr>
        <w:t>presenta</w:t>
      </w:r>
      <w:ins w:id="42" w:author="Nick Varley" w:date="2018-08-14T15:36:00Z">
        <w:r w:rsidR="006B0D4D">
          <w:rPr>
            <w:lang w:val="es-MX"/>
          </w:rPr>
          <w:t>n</w:t>
        </w:r>
      </w:ins>
      <w:r w:rsidRPr="001C6C22">
        <w:rPr>
          <w:lang w:val="es-MX"/>
        </w:rPr>
        <w:t xml:space="preserve"> dos ensenadas: Bahía </w:t>
      </w:r>
      <w:proofErr w:type="spellStart"/>
      <w:r w:rsidRPr="001C6C22">
        <w:rPr>
          <w:lang w:val="es-MX"/>
        </w:rPr>
        <w:t>Fonton</w:t>
      </w:r>
      <w:proofErr w:type="spellEnd"/>
      <w:r w:rsidRPr="001C6C22">
        <w:rPr>
          <w:lang w:val="es-MX"/>
        </w:rPr>
        <w:t xml:space="preserve"> en la porción</w:t>
      </w:r>
      <w:r>
        <w:rPr>
          <w:lang w:val="es-MX"/>
        </w:rPr>
        <w:t xml:space="preserve"> </w:t>
      </w:r>
      <w:r w:rsidRPr="001C6C22">
        <w:rPr>
          <w:lang w:val="es-MX"/>
        </w:rPr>
        <w:t>occidental y Bahía Academia en la zona oriental. En la región este de la Isla Socorro se</w:t>
      </w:r>
      <w:r>
        <w:rPr>
          <w:lang w:val="es-MX"/>
        </w:rPr>
        <w:t xml:space="preserve"> </w:t>
      </w:r>
      <w:r w:rsidRPr="001C6C22">
        <w:rPr>
          <w:lang w:val="es-MX"/>
        </w:rPr>
        <w:t xml:space="preserve">localiza el Cabo </w:t>
      </w:r>
      <w:proofErr w:type="spellStart"/>
      <w:r w:rsidRPr="001C6C22">
        <w:rPr>
          <w:lang w:val="es-MX"/>
        </w:rPr>
        <w:t>Pearce</w:t>
      </w:r>
      <w:proofErr w:type="spellEnd"/>
      <w:r w:rsidRPr="001C6C22">
        <w:rPr>
          <w:lang w:val="es-MX"/>
        </w:rPr>
        <w:t>.</w:t>
      </w:r>
      <w:ins w:id="43" w:author="Nick Varley" w:date="2018-08-14T15:37:00Z">
        <w:r w:rsidR="006B0D4D">
          <w:rPr>
            <w:lang w:val="es-MX"/>
          </w:rPr>
          <w:t xml:space="preserve"> </w:t>
        </w:r>
      </w:ins>
    </w:p>
    <w:p w14:paraId="22045484" w14:textId="77777777" w:rsidR="001C6C22" w:rsidDel="006B0D4D" w:rsidRDefault="001C6C22" w:rsidP="001C6C22">
      <w:pPr>
        <w:spacing w:after="0" w:line="240" w:lineRule="auto"/>
        <w:rPr>
          <w:del w:id="44" w:author="Nick Varley" w:date="2018-08-14T15:37:00Z"/>
          <w:lang w:val="es-MX"/>
        </w:rPr>
      </w:pPr>
    </w:p>
    <w:p w14:paraId="1B2B0307" w14:textId="77777777" w:rsidR="001C6C22" w:rsidRPr="001C6C22" w:rsidRDefault="001C6C22" w:rsidP="001C6C22">
      <w:pPr>
        <w:spacing w:after="0" w:line="240" w:lineRule="auto"/>
        <w:rPr>
          <w:lang w:val="es-MX"/>
        </w:rPr>
      </w:pPr>
      <w:r w:rsidRPr="001C6C22">
        <w:rPr>
          <w:lang w:val="es-MX"/>
        </w:rPr>
        <w:t>En la zona más occidental de la isla, destacan dos puntos geográficos, al oeste de Playa</w:t>
      </w:r>
      <w:r>
        <w:rPr>
          <w:lang w:val="es-MX"/>
        </w:rPr>
        <w:t xml:space="preserve"> </w:t>
      </w:r>
      <w:r w:rsidRPr="001C6C22">
        <w:rPr>
          <w:lang w:val="es-MX"/>
        </w:rPr>
        <w:t xml:space="preserve">Blanca, Cabo </w:t>
      </w:r>
      <w:proofErr w:type="spellStart"/>
      <w:r w:rsidRPr="001C6C22">
        <w:rPr>
          <w:lang w:val="es-MX"/>
        </w:rPr>
        <w:t>Henslow</w:t>
      </w:r>
      <w:proofErr w:type="spellEnd"/>
      <w:r w:rsidRPr="001C6C22">
        <w:rPr>
          <w:lang w:val="es-MX"/>
        </w:rPr>
        <w:t xml:space="preserve"> y al sur de éste, Punta Tosca.</w:t>
      </w:r>
    </w:p>
    <w:p w14:paraId="5C1FEA6C" w14:textId="77777777" w:rsidR="001C6C22" w:rsidRDefault="001C6C22" w:rsidP="001C6C22">
      <w:pPr>
        <w:spacing w:after="0" w:line="240" w:lineRule="auto"/>
        <w:rPr>
          <w:lang w:val="es-MX"/>
        </w:rPr>
      </w:pPr>
    </w:p>
    <w:p w14:paraId="4F712AFE" w14:textId="3B66ED0D" w:rsidR="001C6C22" w:rsidRPr="001C6C22" w:rsidRDefault="001C6C22" w:rsidP="001C6C22">
      <w:pPr>
        <w:spacing w:after="0" w:line="240" w:lineRule="auto"/>
        <w:rPr>
          <w:lang w:val="es-MX"/>
        </w:rPr>
      </w:pPr>
      <w:r w:rsidRPr="001C6C22">
        <w:rPr>
          <w:lang w:val="es-MX"/>
        </w:rPr>
        <w:t>El relieve emergido de Isla Socorro se puede clasificar en diferentes zonas: montañosas,</w:t>
      </w:r>
      <w:r>
        <w:rPr>
          <w:lang w:val="es-MX"/>
        </w:rPr>
        <w:t xml:space="preserve"> </w:t>
      </w:r>
      <w:r w:rsidRPr="001C6C22">
        <w:rPr>
          <w:lang w:val="es-MX"/>
        </w:rPr>
        <w:t>donde se presentan procesos de erosión diferencial y predominan las pendientes abruptas; de</w:t>
      </w:r>
      <w:r>
        <w:rPr>
          <w:lang w:val="es-MX"/>
        </w:rPr>
        <w:t xml:space="preserve"> </w:t>
      </w:r>
      <w:r w:rsidRPr="001C6C22">
        <w:rPr>
          <w:lang w:val="es-MX"/>
        </w:rPr>
        <w:t xml:space="preserve">conos </w:t>
      </w:r>
      <w:r w:rsidR="006B0D4D">
        <w:rPr>
          <w:lang w:val="es-MX"/>
        </w:rPr>
        <w:t xml:space="preserve">y domos </w:t>
      </w:r>
      <w:r w:rsidRPr="001C6C22">
        <w:rPr>
          <w:lang w:val="es-MX"/>
        </w:rPr>
        <w:t>volcánicos; zonas de laderas; de pie de montes; cantiles que varían de 3 a 300 m de</w:t>
      </w:r>
      <w:r>
        <w:rPr>
          <w:lang w:val="es-MX"/>
        </w:rPr>
        <w:t xml:space="preserve"> </w:t>
      </w:r>
      <w:r w:rsidRPr="001C6C22">
        <w:rPr>
          <w:lang w:val="es-MX"/>
        </w:rPr>
        <w:t>altura sobre el nivel medio del mar, y playas de cantos rodados</w:t>
      </w:r>
      <w:ins w:id="45" w:author="Nick Varley" w:date="2018-08-14T15:39:00Z">
        <w:r w:rsidR="006B0D4D">
          <w:rPr>
            <w:lang w:val="es-MX"/>
          </w:rPr>
          <w:t xml:space="preserve">. </w:t>
        </w:r>
      </w:ins>
      <w:r w:rsidRPr="001C6C22">
        <w:rPr>
          <w:lang w:val="es-MX"/>
        </w:rPr>
        <w:t>Cabe sumar a esta clasificación del</w:t>
      </w:r>
      <w:r>
        <w:rPr>
          <w:lang w:val="es-MX"/>
        </w:rPr>
        <w:t xml:space="preserve"> </w:t>
      </w:r>
      <w:r w:rsidRPr="001C6C22">
        <w:rPr>
          <w:lang w:val="es-MX"/>
        </w:rPr>
        <w:t>relieve, la zona de Playa Blanca de material calcáreo asociado a corales, con materiales</w:t>
      </w:r>
      <w:r>
        <w:rPr>
          <w:lang w:val="es-MX"/>
        </w:rPr>
        <w:t xml:space="preserve"> </w:t>
      </w:r>
      <w:r w:rsidRPr="001C6C22">
        <w:rPr>
          <w:lang w:val="es-MX"/>
        </w:rPr>
        <w:t>arenosos y limos.</w:t>
      </w:r>
    </w:p>
    <w:p w14:paraId="438B327B" w14:textId="77777777" w:rsidR="001C6C22" w:rsidRDefault="001C6C22" w:rsidP="001C6C22">
      <w:pPr>
        <w:spacing w:after="0" w:line="240" w:lineRule="auto"/>
        <w:rPr>
          <w:lang w:val="es-MX"/>
        </w:rPr>
      </w:pPr>
    </w:p>
    <w:p w14:paraId="35AFC15A" w14:textId="77777777" w:rsidR="001C6C22" w:rsidRPr="001C6C22" w:rsidRDefault="001C6C22" w:rsidP="001C6C22">
      <w:pPr>
        <w:spacing w:after="0" w:line="240" w:lineRule="auto"/>
        <w:rPr>
          <w:lang w:val="es-MX"/>
        </w:rPr>
      </w:pPr>
    </w:p>
    <w:p w14:paraId="32996167" w14:textId="77777777" w:rsidR="001C6C22" w:rsidRPr="001C6C22" w:rsidRDefault="001C6C22" w:rsidP="001C6C22">
      <w:pPr>
        <w:spacing w:after="0" w:line="240" w:lineRule="auto"/>
        <w:rPr>
          <w:b/>
          <w:lang w:val="es-MX"/>
        </w:rPr>
      </w:pPr>
      <w:r w:rsidRPr="001C6C22">
        <w:rPr>
          <w:b/>
          <w:lang w:val="es-MX"/>
        </w:rPr>
        <w:t>Isla Clarión</w:t>
      </w:r>
    </w:p>
    <w:p w14:paraId="413A7FBD" w14:textId="77777777" w:rsidR="001C6C22" w:rsidRDefault="001C6C22" w:rsidP="001C6C22">
      <w:pPr>
        <w:spacing w:after="0" w:line="240" w:lineRule="auto"/>
        <w:rPr>
          <w:lang w:val="es-MX"/>
        </w:rPr>
      </w:pPr>
    </w:p>
    <w:p w14:paraId="7ED61CD0" w14:textId="77777777" w:rsidR="00C472FB" w:rsidRDefault="00C472FB" w:rsidP="00C472FB">
      <w:pPr>
        <w:spacing w:after="0" w:line="240" w:lineRule="auto"/>
        <w:rPr>
          <w:lang w:val="es-MX"/>
        </w:rPr>
      </w:pPr>
      <w:r w:rsidRPr="001C6C22">
        <w:rPr>
          <w:lang w:val="es-MX"/>
        </w:rPr>
        <w:t>Es una isla de origen volcánico semejante a un cuadrilátero limitado por acantilados en las</w:t>
      </w:r>
      <w:r>
        <w:rPr>
          <w:lang w:val="es-MX"/>
        </w:rPr>
        <w:t xml:space="preserve"> </w:t>
      </w:r>
      <w:r w:rsidRPr="001C6C22">
        <w:rPr>
          <w:lang w:val="es-MX"/>
        </w:rPr>
        <w:t>zonas costeras, dichos cantiles tienen una altura de hasta 200 msnm. Su eje mayor es de</w:t>
      </w:r>
      <w:r>
        <w:rPr>
          <w:lang w:val="es-MX"/>
        </w:rPr>
        <w:t xml:space="preserve"> </w:t>
      </w:r>
      <w:r w:rsidRPr="001C6C22">
        <w:rPr>
          <w:lang w:val="es-MX"/>
        </w:rPr>
        <w:t>8.544 Km de longitud por 3.686 Km de anchura y una superficie de 1,980-48-66 ha (Fuente:</w:t>
      </w:r>
      <w:r>
        <w:rPr>
          <w:lang w:val="es-MX"/>
        </w:rPr>
        <w:t xml:space="preserve"> </w:t>
      </w:r>
      <w:r w:rsidRPr="001C6C22">
        <w:rPr>
          <w:lang w:val="es-MX"/>
        </w:rPr>
        <w:t>CONANP, 2004).</w:t>
      </w:r>
    </w:p>
    <w:p w14:paraId="771C44F4" w14:textId="77777777" w:rsidR="00C472FB" w:rsidRPr="001C6C22" w:rsidRDefault="00C472FB" w:rsidP="00C472FB">
      <w:pPr>
        <w:spacing w:after="0" w:line="240" w:lineRule="auto"/>
        <w:rPr>
          <w:lang w:val="es-MX"/>
        </w:rPr>
      </w:pPr>
    </w:p>
    <w:p w14:paraId="7C434EE5" w14:textId="6CE48600" w:rsidR="001C6C22" w:rsidRPr="001C6C22" w:rsidRDefault="001C6C22" w:rsidP="001C6C22">
      <w:pPr>
        <w:spacing w:after="0" w:line="240" w:lineRule="auto"/>
        <w:rPr>
          <w:lang w:val="es-MX"/>
        </w:rPr>
      </w:pPr>
      <w:r w:rsidRPr="001C6C22">
        <w:rPr>
          <w:lang w:val="es-MX"/>
        </w:rPr>
        <w:t>Se caracteriza por presentar conjuntos montañosos alineados con fosas. En la porción</w:t>
      </w:r>
      <w:r>
        <w:rPr>
          <w:lang w:val="es-MX"/>
        </w:rPr>
        <w:t xml:space="preserve"> </w:t>
      </w:r>
      <w:r w:rsidRPr="001C6C22">
        <w:rPr>
          <w:lang w:val="es-MX"/>
        </w:rPr>
        <w:t xml:space="preserve">occidental de la fractura, destaca la montaña submarina Banco </w:t>
      </w:r>
      <w:proofErr w:type="spellStart"/>
      <w:r w:rsidRPr="001C6C22">
        <w:rPr>
          <w:lang w:val="es-MX"/>
        </w:rPr>
        <w:t>Alphecca</w:t>
      </w:r>
      <w:proofErr w:type="spellEnd"/>
      <w:r w:rsidRPr="001C6C22">
        <w:rPr>
          <w:lang w:val="es-MX"/>
        </w:rPr>
        <w:t xml:space="preserve"> con su cima de 156</w:t>
      </w:r>
      <w:r>
        <w:rPr>
          <w:lang w:val="es-MX"/>
        </w:rPr>
        <w:t xml:space="preserve"> </w:t>
      </w:r>
      <w:r w:rsidRPr="001C6C22">
        <w:rPr>
          <w:lang w:val="es-MX"/>
        </w:rPr>
        <w:t xml:space="preserve">m bajo el nivel del mar. </w:t>
      </w:r>
    </w:p>
    <w:p w14:paraId="1CA471B8" w14:textId="77777777" w:rsidR="00C472FB" w:rsidRDefault="00C472FB" w:rsidP="001C6C22">
      <w:pPr>
        <w:spacing w:after="0" w:line="240" w:lineRule="auto"/>
        <w:rPr>
          <w:ins w:id="46" w:author="Usuario de Windows" w:date="2018-08-27T13:42:00Z"/>
          <w:lang w:val="es-MX"/>
        </w:rPr>
      </w:pPr>
    </w:p>
    <w:p w14:paraId="45BD0738" w14:textId="3EFA1FD8" w:rsidR="001C6C22" w:rsidRPr="001C6C22" w:rsidDel="0010671D" w:rsidRDefault="001C6C22" w:rsidP="001C6C22">
      <w:pPr>
        <w:spacing w:after="0" w:line="240" w:lineRule="auto"/>
        <w:rPr>
          <w:del w:id="47" w:author="Nick Varley" w:date="2018-08-14T15:59:00Z"/>
          <w:lang w:val="es-MX"/>
        </w:rPr>
      </w:pPr>
      <w:r w:rsidRPr="001C6C22">
        <w:rPr>
          <w:lang w:val="es-MX"/>
        </w:rPr>
        <w:t>En la</w:t>
      </w:r>
      <w:r>
        <w:rPr>
          <w:lang w:val="es-MX"/>
        </w:rPr>
        <w:t xml:space="preserve"> </w:t>
      </w:r>
      <w:r w:rsidRPr="001C6C22">
        <w:rPr>
          <w:lang w:val="es-MX"/>
        </w:rPr>
        <w:t>porción emergida, el Pico de la Tienda llega hasta 295 msnm, el Monte de la Marina a 285 m y</w:t>
      </w:r>
      <w:r>
        <w:rPr>
          <w:lang w:val="es-MX"/>
        </w:rPr>
        <w:t xml:space="preserve"> </w:t>
      </w:r>
      <w:r w:rsidRPr="001C6C22">
        <w:rPr>
          <w:lang w:val="es-MX"/>
        </w:rPr>
        <w:t>presenta una altitud de 335 m el Monte Gallegos (Vivó, 1977).</w:t>
      </w:r>
      <w:ins w:id="48" w:author="Nick Varley" w:date="2018-08-14T15:59:00Z">
        <w:r w:rsidR="0010671D">
          <w:rPr>
            <w:lang w:val="es-MX"/>
          </w:rPr>
          <w:t xml:space="preserve"> </w:t>
        </w:r>
      </w:ins>
    </w:p>
    <w:p w14:paraId="7FCACF2C" w14:textId="77777777" w:rsidR="001C6C22" w:rsidDel="0010671D" w:rsidRDefault="001C6C22" w:rsidP="001C6C22">
      <w:pPr>
        <w:spacing w:after="0" w:line="240" w:lineRule="auto"/>
        <w:rPr>
          <w:del w:id="49" w:author="Nick Varley" w:date="2018-08-14T15:59:00Z"/>
          <w:lang w:val="es-MX"/>
        </w:rPr>
      </w:pPr>
    </w:p>
    <w:p w14:paraId="227AD767" w14:textId="77777777" w:rsidR="001C6C22" w:rsidRPr="001C6C22" w:rsidRDefault="001C6C22" w:rsidP="001C6C22">
      <w:pPr>
        <w:spacing w:after="0" w:line="240" w:lineRule="auto"/>
        <w:rPr>
          <w:lang w:val="es-MX"/>
        </w:rPr>
      </w:pPr>
      <w:r w:rsidRPr="001C6C22">
        <w:rPr>
          <w:lang w:val="es-MX"/>
        </w:rPr>
        <w:t>El Monte Gallegos es la elevación más occidental de tierras mexicanas, en dicha región son</w:t>
      </w:r>
      <w:r>
        <w:rPr>
          <w:lang w:val="es-MX"/>
        </w:rPr>
        <w:t xml:space="preserve"> </w:t>
      </w:r>
      <w:r w:rsidRPr="001C6C22">
        <w:rPr>
          <w:lang w:val="es-MX"/>
        </w:rPr>
        <w:t>comunes los procesos de erosión diferencial que dieron lugar a caprichosas formas de relieve</w:t>
      </w:r>
      <w:r>
        <w:rPr>
          <w:lang w:val="es-MX"/>
        </w:rPr>
        <w:t xml:space="preserve"> </w:t>
      </w:r>
      <w:r w:rsidRPr="001C6C22">
        <w:rPr>
          <w:lang w:val="es-MX"/>
        </w:rPr>
        <w:t>entre las que se encuentran: la Punta Pirámide, Punta Cuervo, Punta Rocosa, Punta Pináculo</w:t>
      </w:r>
      <w:r>
        <w:rPr>
          <w:lang w:val="es-MX"/>
        </w:rPr>
        <w:t xml:space="preserve"> </w:t>
      </w:r>
      <w:r w:rsidRPr="001C6C22">
        <w:rPr>
          <w:lang w:val="es-MX"/>
        </w:rPr>
        <w:t>y Punta Monumento.</w:t>
      </w:r>
    </w:p>
    <w:p w14:paraId="5DA64D2D" w14:textId="77777777" w:rsidR="001C6C22" w:rsidRDefault="001C6C22" w:rsidP="001C6C22">
      <w:pPr>
        <w:spacing w:after="0" w:line="240" w:lineRule="auto"/>
        <w:rPr>
          <w:lang w:val="es-MX"/>
        </w:rPr>
      </w:pPr>
    </w:p>
    <w:p w14:paraId="4FEBB17B" w14:textId="77777777" w:rsidR="001C6C22" w:rsidRPr="001C6C22" w:rsidRDefault="001C6C22" w:rsidP="001C6C22">
      <w:pPr>
        <w:spacing w:after="0" w:line="240" w:lineRule="auto"/>
        <w:rPr>
          <w:lang w:val="es-MX"/>
        </w:rPr>
      </w:pPr>
      <w:r w:rsidRPr="001C6C22">
        <w:rPr>
          <w:lang w:val="es-MX"/>
        </w:rPr>
        <w:t>El origen de la isla está vinculado a una fosa tectónica que es el límite de dos pequeñas</w:t>
      </w:r>
      <w:r>
        <w:rPr>
          <w:lang w:val="es-MX"/>
        </w:rPr>
        <w:t xml:space="preserve"> </w:t>
      </w:r>
      <w:r w:rsidRPr="001C6C22">
        <w:rPr>
          <w:lang w:val="es-MX"/>
        </w:rPr>
        <w:t xml:space="preserve">placas que se encuentra entre las fracturas </w:t>
      </w:r>
      <w:proofErr w:type="spellStart"/>
      <w:r w:rsidRPr="001C6C22">
        <w:rPr>
          <w:lang w:val="es-MX"/>
        </w:rPr>
        <w:t>Molokai</w:t>
      </w:r>
      <w:proofErr w:type="spellEnd"/>
      <w:r w:rsidRPr="001C6C22">
        <w:rPr>
          <w:lang w:val="es-MX"/>
        </w:rPr>
        <w:t xml:space="preserve"> y Clarión y otra entre las fracturas Clarión</w:t>
      </w:r>
      <w:r>
        <w:rPr>
          <w:lang w:val="es-MX"/>
        </w:rPr>
        <w:t xml:space="preserve"> </w:t>
      </w:r>
      <w:r w:rsidRPr="001C6C22">
        <w:rPr>
          <w:lang w:val="es-MX"/>
        </w:rPr>
        <w:t xml:space="preserve">y </w:t>
      </w:r>
      <w:proofErr w:type="spellStart"/>
      <w:r w:rsidRPr="001C6C22">
        <w:rPr>
          <w:lang w:val="es-MX"/>
        </w:rPr>
        <w:t>Clipperton</w:t>
      </w:r>
      <w:proofErr w:type="spellEnd"/>
      <w:r w:rsidRPr="001C6C22">
        <w:rPr>
          <w:lang w:val="es-MX"/>
        </w:rPr>
        <w:t>. Además del sistema de fracturas expuesto anteriormente, se debe señalar que el</w:t>
      </w:r>
      <w:r>
        <w:rPr>
          <w:lang w:val="es-MX"/>
        </w:rPr>
        <w:t xml:space="preserve"> </w:t>
      </w:r>
      <w:r w:rsidRPr="001C6C22">
        <w:rPr>
          <w:lang w:val="es-MX"/>
        </w:rPr>
        <w:t>Monte Gallegos y el Pico de la Tienda están alineados sobre una fractura y el Monte de la</w:t>
      </w:r>
      <w:r>
        <w:rPr>
          <w:lang w:val="es-MX"/>
        </w:rPr>
        <w:t xml:space="preserve"> </w:t>
      </w:r>
      <w:r w:rsidRPr="001C6C22">
        <w:rPr>
          <w:lang w:val="es-MX"/>
        </w:rPr>
        <w:t>Marina se halla en otra fractura paralela (Vivó et. al. 1977).</w:t>
      </w:r>
    </w:p>
    <w:p w14:paraId="2004985F" w14:textId="77777777" w:rsidR="001C6C22" w:rsidRDefault="001C6C22" w:rsidP="001C6C22">
      <w:pPr>
        <w:spacing w:after="0" w:line="240" w:lineRule="auto"/>
        <w:rPr>
          <w:lang w:val="es-MX"/>
        </w:rPr>
      </w:pPr>
    </w:p>
    <w:p w14:paraId="6B56426F" w14:textId="77777777" w:rsidR="001C6C22" w:rsidRPr="001C6C22" w:rsidRDefault="001C6C22" w:rsidP="001C6C22">
      <w:pPr>
        <w:spacing w:after="0" w:line="240" w:lineRule="auto"/>
        <w:rPr>
          <w:lang w:val="es-MX"/>
        </w:rPr>
      </w:pPr>
      <w:r w:rsidRPr="001C6C22">
        <w:rPr>
          <w:lang w:val="es-MX"/>
        </w:rPr>
        <w:t>Con relación a las características y origen del relieve se puede señalar otro tipo de zona, que</w:t>
      </w:r>
      <w:r>
        <w:rPr>
          <w:lang w:val="es-MX"/>
        </w:rPr>
        <w:t xml:space="preserve"> </w:t>
      </w:r>
      <w:r w:rsidRPr="001C6C22">
        <w:rPr>
          <w:lang w:val="es-MX"/>
        </w:rPr>
        <w:t>se localiza entre los cerros del norte y la costa del sur, donde se ha desarrollado un grupo de</w:t>
      </w:r>
      <w:r>
        <w:rPr>
          <w:lang w:val="es-MX"/>
        </w:rPr>
        <w:t xml:space="preserve"> </w:t>
      </w:r>
      <w:r w:rsidRPr="001C6C22">
        <w:rPr>
          <w:lang w:val="es-MX"/>
        </w:rPr>
        <w:t>barrancas que terminan en la llanura aluvial centro-sur.</w:t>
      </w:r>
    </w:p>
    <w:p w14:paraId="673F98EE" w14:textId="77777777" w:rsidR="001C6C22" w:rsidRDefault="001C6C22" w:rsidP="001C6C22">
      <w:pPr>
        <w:spacing w:after="0" w:line="240" w:lineRule="auto"/>
        <w:rPr>
          <w:lang w:val="es-MX"/>
        </w:rPr>
      </w:pPr>
    </w:p>
    <w:p w14:paraId="0DDABF00" w14:textId="77777777" w:rsidR="001C6C22" w:rsidRPr="001C6C22" w:rsidRDefault="001C6C22" w:rsidP="001C6C22">
      <w:pPr>
        <w:spacing w:after="0" w:line="240" w:lineRule="auto"/>
        <w:rPr>
          <w:lang w:val="es-MX"/>
        </w:rPr>
      </w:pPr>
      <w:r w:rsidRPr="001C6C22">
        <w:rPr>
          <w:lang w:val="es-MX"/>
        </w:rPr>
        <w:t>En la Isla Clarión existen cuatro barrancas ubicadas en la porción austral de la isla donde son</w:t>
      </w:r>
      <w:r>
        <w:rPr>
          <w:lang w:val="es-MX"/>
        </w:rPr>
        <w:t xml:space="preserve"> </w:t>
      </w:r>
      <w:r w:rsidRPr="001C6C22">
        <w:rPr>
          <w:lang w:val="es-MX"/>
        </w:rPr>
        <w:t>frecuentes las corrientes torrenciales que modelan la morfología de la región. Dichas</w:t>
      </w:r>
      <w:r>
        <w:rPr>
          <w:lang w:val="es-MX"/>
        </w:rPr>
        <w:t xml:space="preserve"> </w:t>
      </w:r>
      <w:r w:rsidRPr="001C6C22">
        <w:rPr>
          <w:lang w:val="es-MX"/>
        </w:rPr>
        <w:t>corrientes son intermitentes, se alimentan en la época de lluvias y aportan el agua a la planicie</w:t>
      </w:r>
      <w:r>
        <w:rPr>
          <w:lang w:val="es-MX"/>
        </w:rPr>
        <w:t xml:space="preserve"> </w:t>
      </w:r>
      <w:r w:rsidRPr="001C6C22">
        <w:rPr>
          <w:lang w:val="es-MX"/>
        </w:rPr>
        <w:t>costera del centro-sur de la isla donde se localizan áreas bajas sujetas a inundaciones.</w:t>
      </w:r>
    </w:p>
    <w:p w14:paraId="1BDE22FE" w14:textId="77777777" w:rsidR="001C6C22" w:rsidRDefault="001C6C22" w:rsidP="001C6C22">
      <w:pPr>
        <w:spacing w:after="0" w:line="240" w:lineRule="auto"/>
        <w:rPr>
          <w:lang w:val="es-MX"/>
        </w:rPr>
      </w:pPr>
    </w:p>
    <w:p w14:paraId="33F12265" w14:textId="77777777" w:rsidR="001C6C22" w:rsidRPr="001C6C22" w:rsidRDefault="001C6C22" w:rsidP="001C6C22">
      <w:pPr>
        <w:spacing w:after="0" w:line="240" w:lineRule="auto"/>
        <w:rPr>
          <w:lang w:val="es-MX"/>
        </w:rPr>
      </w:pPr>
      <w:r w:rsidRPr="001C6C22">
        <w:rPr>
          <w:lang w:val="es-MX"/>
        </w:rPr>
        <w:t>La isla cuenta con un 90% de costas acantiladas las cuales alcanzan una altura máxima de</w:t>
      </w:r>
      <w:r>
        <w:rPr>
          <w:lang w:val="es-MX"/>
        </w:rPr>
        <w:t xml:space="preserve"> </w:t>
      </w:r>
      <w:r w:rsidRPr="001C6C22">
        <w:rPr>
          <w:lang w:val="es-MX"/>
        </w:rPr>
        <w:t>150 msnm en la región oriental. El 10% del litoral restante alcanza una extensión de 3.5 Km,</w:t>
      </w:r>
      <w:r>
        <w:rPr>
          <w:lang w:val="es-MX"/>
        </w:rPr>
        <w:t xml:space="preserve"> </w:t>
      </w:r>
      <w:r w:rsidRPr="001C6C22">
        <w:rPr>
          <w:lang w:val="es-MX"/>
        </w:rPr>
        <w:t>conformado por playas de pendientes suaves generalmente y comprenden la parte este del</w:t>
      </w:r>
      <w:r>
        <w:rPr>
          <w:lang w:val="es-MX"/>
        </w:rPr>
        <w:t xml:space="preserve"> </w:t>
      </w:r>
      <w:r w:rsidRPr="001C6C22">
        <w:rPr>
          <w:lang w:val="es-MX"/>
        </w:rPr>
        <w:t>farallón de la Bandera. Por otra parte, la Playa de Bahía Azufre está ubicada a los 18°21' de</w:t>
      </w:r>
      <w:r>
        <w:rPr>
          <w:lang w:val="es-MX"/>
        </w:rPr>
        <w:t xml:space="preserve"> </w:t>
      </w:r>
      <w:r w:rsidRPr="001C6C22">
        <w:rPr>
          <w:lang w:val="es-MX"/>
        </w:rPr>
        <w:t>latitud norte y 114° 44' de longitud oeste (Morales de la Garza, et. al. 1994). Estas playas</w:t>
      </w:r>
      <w:r>
        <w:rPr>
          <w:lang w:val="es-MX"/>
        </w:rPr>
        <w:t xml:space="preserve"> </w:t>
      </w:r>
      <w:r w:rsidRPr="001C6C22">
        <w:rPr>
          <w:lang w:val="es-MX"/>
        </w:rPr>
        <w:t xml:space="preserve">tienen por fuente de aporte de material, la barrera </w:t>
      </w:r>
      <w:proofErr w:type="spellStart"/>
      <w:r w:rsidRPr="001C6C22">
        <w:rPr>
          <w:lang w:val="es-MX"/>
        </w:rPr>
        <w:t>arrecifal</w:t>
      </w:r>
      <w:proofErr w:type="spellEnd"/>
      <w:r w:rsidRPr="001C6C22">
        <w:rPr>
          <w:lang w:val="es-MX"/>
        </w:rPr>
        <w:t xml:space="preserve"> que se localiza frente a las playas</w:t>
      </w:r>
      <w:r>
        <w:rPr>
          <w:lang w:val="es-MX"/>
        </w:rPr>
        <w:t xml:space="preserve"> </w:t>
      </w:r>
      <w:r w:rsidRPr="001C6C22">
        <w:rPr>
          <w:lang w:val="es-MX"/>
        </w:rPr>
        <w:t>de la Isla Clarión, así como materiales piroclásticos.</w:t>
      </w:r>
    </w:p>
    <w:p w14:paraId="44C15867" w14:textId="77777777" w:rsidR="001C6C22" w:rsidRDefault="001C6C22" w:rsidP="001C6C22">
      <w:pPr>
        <w:spacing w:after="0" w:line="240" w:lineRule="auto"/>
        <w:rPr>
          <w:lang w:val="es-MX"/>
        </w:rPr>
      </w:pPr>
    </w:p>
    <w:p w14:paraId="48694DD8" w14:textId="7AF8ACE5" w:rsidR="001C6C22" w:rsidRPr="001C6C22" w:rsidRDefault="001C6C22" w:rsidP="001C6C22">
      <w:pPr>
        <w:spacing w:after="0" w:line="240" w:lineRule="auto"/>
        <w:rPr>
          <w:lang w:val="es-MX"/>
        </w:rPr>
      </w:pPr>
      <w:r w:rsidRPr="001C6C22">
        <w:rPr>
          <w:lang w:val="es-MX"/>
        </w:rPr>
        <w:t>En la porción oriental de Clarión existe un escollo próximo a los acantilados llamados Roca</w:t>
      </w:r>
      <w:r>
        <w:rPr>
          <w:lang w:val="es-MX"/>
        </w:rPr>
        <w:t xml:space="preserve"> </w:t>
      </w:r>
      <w:proofErr w:type="spellStart"/>
      <w:r w:rsidRPr="001C6C22">
        <w:rPr>
          <w:lang w:val="es-MX"/>
        </w:rPr>
        <w:t>Shag</w:t>
      </w:r>
      <w:proofErr w:type="spellEnd"/>
      <w:r w:rsidRPr="001C6C22">
        <w:rPr>
          <w:lang w:val="es-MX"/>
        </w:rPr>
        <w:t xml:space="preserve"> que se levanta más de 13 msnm. En la porción occidental de la isla se encuentran un</w:t>
      </w:r>
      <w:r>
        <w:rPr>
          <w:lang w:val="es-MX"/>
        </w:rPr>
        <w:t xml:space="preserve"> </w:t>
      </w:r>
      <w:r w:rsidRPr="001C6C22">
        <w:rPr>
          <w:lang w:val="es-MX"/>
        </w:rPr>
        <w:t>gran número de escollos que recuerdan pirámides, castillos y esculturas talladas en piedra:</w:t>
      </w:r>
      <w:r>
        <w:rPr>
          <w:lang w:val="es-MX"/>
        </w:rPr>
        <w:t xml:space="preserve"> </w:t>
      </w:r>
      <w:r w:rsidRPr="001C6C22">
        <w:rPr>
          <w:lang w:val="es-MX"/>
        </w:rPr>
        <w:t>Roca Monumento (de más de 30 msnm), El Castillo y otra sin nombre que semeja una</w:t>
      </w:r>
      <w:r>
        <w:rPr>
          <w:lang w:val="es-MX"/>
        </w:rPr>
        <w:t xml:space="preserve"> </w:t>
      </w:r>
      <w:r w:rsidRPr="001C6C22">
        <w:rPr>
          <w:lang w:val="es-MX"/>
        </w:rPr>
        <w:t>gigantesca efigie de cera, además de otras esculturas más pequeñas.</w:t>
      </w:r>
    </w:p>
    <w:p w14:paraId="0ADC3CED" w14:textId="77777777" w:rsidR="001C6C22" w:rsidRDefault="001C6C22" w:rsidP="001C6C22">
      <w:pPr>
        <w:spacing w:after="0" w:line="240" w:lineRule="auto"/>
        <w:rPr>
          <w:lang w:val="es-MX"/>
        </w:rPr>
      </w:pPr>
    </w:p>
    <w:p w14:paraId="5201D881" w14:textId="77777777" w:rsidR="00C472FB" w:rsidRDefault="001C6C22" w:rsidP="001C6C22">
      <w:pPr>
        <w:spacing w:after="0" w:line="240" w:lineRule="auto"/>
        <w:rPr>
          <w:ins w:id="50" w:author="Usuario de Windows" w:date="2018-08-27T13:43:00Z"/>
          <w:lang w:val="es-MX"/>
        </w:rPr>
      </w:pPr>
      <w:r w:rsidRPr="001C6C22">
        <w:rPr>
          <w:lang w:val="es-MX"/>
        </w:rPr>
        <w:t>En suma, la clasificación del relieve de Isla Clarión está compuesta por distintas zonas: tanto</w:t>
      </w:r>
      <w:r>
        <w:rPr>
          <w:lang w:val="es-MX"/>
        </w:rPr>
        <w:t xml:space="preserve"> </w:t>
      </w:r>
      <w:r w:rsidRPr="001C6C22">
        <w:rPr>
          <w:lang w:val="es-MX"/>
        </w:rPr>
        <w:t>montañosas, acantilados, laderas, pie de montes, playas y planicies costeras</w:t>
      </w:r>
    </w:p>
    <w:p w14:paraId="06B1B3F5" w14:textId="2BDBA44E" w:rsidR="001C6C22" w:rsidRDefault="00303E7D" w:rsidP="001C6C22">
      <w:pPr>
        <w:spacing w:after="0" w:line="240" w:lineRule="auto"/>
        <w:rPr>
          <w:lang w:val="es-MX"/>
        </w:rPr>
      </w:pPr>
      <w:ins w:id="51" w:author="Nick Varley" w:date="2018-08-16T22:35:00Z">
        <w:del w:id="52" w:author="Usuario de Windows" w:date="2018-08-27T13:43:00Z">
          <w:r w:rsidDel="00C472FB">
            <w:rPr>
              <w:lang w:val="es-MX"/>
            </w:rPr>
            <w:delText>.</w:delText>
          </w:r>
        </w:del>
      </w:ins>
      <w:del w:id="53" w:author="Usuario de Windows" w:date="2018-08-27T13:43:00Z">
        <w:r w:rsidR="001C6C22" w:rsidRPr="001C6C22" w:rsidDel="00C472FB">
          <w:rPr>
            <w:lang w:val="es-MX"/>
          </w:rPr>
          <w:delText xml:space="preserve">, </w:delText>
        </w:r>
      </w:del>
    </w:p>
    <w:p w14:paraId="6A517992" w14:textId="77777777" w:rsidR="001C6C22" w:rsidRPr="001C6C22" w:rsidRDefault="001C6C22" w:rsidP="001C6C22">
      <w:pPr>
        <w:spacing w:after="0" w:line="240" w:lineRule="auto"/>
        <w:rPr>
          <w:b/>
          <w:lang w:val="es-MX"/>
        </w:rPr>
      </w:pPr>
      <w:r w:rsidRPr="001C6C22">
        <w:rPr>
          <w:b/>
          <w:lang w:val="es-MX"/>
        </w:rPr>
        <w:t>Isla San Benedicto</w:t>
      </w:r>
    </w:p>
    <w:p w14:paraId="52B1BF63" w14:textId="77777777" w:rsidR="001C6C22" w:rsidRDefault="001C6C22" w:rsidP="001C6C22">
      <w:pPr>
        <w:spacing w:after="0" w:line="240" w:lineRule="auto"/>
        <w:rPr>
          <w:lang w:val="es-MX"/>
        </w:rPr>
      </w:pPr>
    </w:p>
    <w:p w14:paraId="080821A5" w14:textId="7B28985A" w:rsidR="001C6C22" w:rsidRPr="001C6C22" w:rsidRDefault="001C6C22" w:rsidP="001C6C22">
      <w:pPr>
        <w:spacing w:after="0" w:line="240" w:lineRule="auto"/>
        <w:rPr>
          <w:lang w:val="es-MX"/>
        </w:rPr>
      </w:pPr>
      <w:r w:rsidRPr="001C6C22">
        <w:rPr>
          <w:lang w:val="es-MX"/>
        </w:rPr>
        <w:t>San Benedicto es una porción insular que se caracteriza por tener una costa dentada, es decir</w:t>
      </w:r>
      <w:r>
        <w:rPr>
          <w:lang w:val="es-MX"/>
        </w:rPr>
        <w:t xml:space="preserve"> </w:t>
      </w:r>
      <w:r w:rsidRPr="001C6C22">
        <w:rPr>
          <w:lang w:val="es-MX"/>
        </w:rPr>
        <w:t xml:space="preserve">con numerosos entrantes y salientes; está constituida por </w:t>
      </w:r>
      <w:ins w:id="54" w:author="Nick Varley" w:date="2018-08-16T22:38:00Z">
        <w:r w:rsidR="001D76E2">
          <w:rPr>
            <w:lang w:val="es-MX"/>
          </w:rPr>
          <w:t xml:space="preserve">tres etapas principales con </w:t>
        </w:r>
        <w:proofErr w:type="spellStart"/>
        <w:r w:rsidR="001D76E2">
          <w:rPr>
            <w:lang w:val="es-MX"/>
          </w:rPr>
          <w:t>remenentes</w:t>
        </w:r>
        <w:proofErr w:type="spellEnd"/>
        <w:r w:rsidR="001D76E2">
          <w:rPr>
            <w:lang w:val="es-MX"/>
          </w:rPr>
          <w:t xml:space="preserve"> de edificios volcánicos, </w:t>
        </w:r>
      </w:ins>
      <w:del w:id="55" w:author="Nick Varley" w:date="2018-08-16T22:38:00Z">
        <w:r w:rsidRPr="001C6C22" w:rsidDel="001D76E2">
          <w:rPr>
            <w:lang w:val="es-MX"/>
          </w:rPr>
          <w:delText>diferentes elevaciones o volcanes</w:delText>
        </w:r>
        <w:r w:rsidDel="001D76E2">
          <w:rPr>
            <w:lang w:val="es-MX"/>
          </w:rPr>
          <w:delText xml:space="preserve"> </w:delText>
        </w:r>
        <w:r w:rsidRPr="001C6C22" w:rsidDel="001D76E2">
          <w:rPr>
            <w:lang w:val="es-MX"/>
          </w:rPr>
          <w:delText xml:space="preserve">entre </w:delText>
        </w:r>
      </w:del>
      <w:r w:rsidRPr="001C6C22">
        <w:rPr>
          <w:lang w:val="es-MX"/>
        </w:rPr>
        <w:t>los cuales destacan: el volcán Bárcena en la porción sur</w:t>
      </w:r>
      <w:del w:id="56" w:author="Nick Varley" w:date="2018-08-16T22:39:00Z">
        <w:r w:rsidRPr="001C6C22" w:rsidDel="001D76E2">
          <w:rPr>
            <w:lang w:val="es-MX"/>
          </w:rPr>
          <w:delText>-centro</w:delText>
        </w:r>
      </w:del>
      <w:r w:rsidRPr="001C6C22">
        <w:rPr>
          <w:lang w:val="es-MX"/>
        </w:rPr>
        <w:t>, el Herrera que se</w:t>
      </w:r>
      <w:r>
        <w:rPr>
          <w:lang w:val="es-MX"/>
        </w:rPr>
        <w:t xml:space="preserve"> </w:t>
      </w:r>
      <w:r w:rsidRPr="001C6C22">
        <w:rPr>
          <w:lang w:val="es-MX"/>
        </w:rPr>
        <w:t>encuentra en la zona centro, el cerro López de Villalobos ubicada en la región septentrional</w:t>
      </w:r>
      <w:del w:id="57" w:author="Nick Varley" w:date="2018-08-16T22:39:00Z">
        <w:r w:rsidRPr="001C6C22" w:rsidDel="001D76E2">
          <w:rPr>
            <w:lang w:val="es-MX"/>
          </w:rPr>
          <w:delText xml:space="preserve"> y</w:delText>
        </w:r>
        <w:r w:rsidDel="001D76E2">
          <w:rPr>
            <w:lang w:val="es-MX"/>
          </w:rPr>
          <w:delText xml:space="preserve"> </w:delText>
        </w:r>
        <w:r w:rsidRPr="001C6C22" w:rsidDel="001D76E2">
          <w:rPr>
            <w:lang w:val="es-MX"/>
          </w:rPr>
          <w:delText>un montículo cinerítico en la porción sur</w:delText>
        </w:r>
      </w:del>
      <w:r w:rsidRPr="001C6C22">
        <w:rPr>
          <w:lang w:val="es-MX"/>
        </w:rPr>
        <w:t>.</w:t>
      </w:r>
      <w:ins w:id="58" w:author="Nick Varley" w:date="2018-08-16T22:40:00Z">
        <w:r w:rsidR="001D76E2">
          <w:rPr>
            <w:lang w:val="es-MX"/>
          </w:rPr>
          <w:t xml:space="preserve"> La erupción más reciente formó Bárcena, un cono de toba, en 1952-53</w:t>
        </w:r>
      </w:ins>
      <w:ins w:id="59" w:author="Nick Varley" w:date="2018-08-16T22:41:00Z">
        <w:r w:rsidR="001D76E2">
          <w:rPr>
            <w:lang w:val="es-MX"/>
          </w:rPr>
          <w:t xml:space="preserve"> </w:t>
        </w:r>
        <w:r w:rsidR="001D76E2" w:rsidRPr="001C6C22">
          <w:rPr>
            <w:lang w:val="es-MX"/>
          </w:rPr>
          <w:t>(Richards, 1966)</w:t>
        </w:r>
        <w:r w:rsidR="001D76E2">
          <w:rPr>
            <w:lang w:val="es-MX"/>
          </w:rPr>
          <w:t xml:space="preserve">. </w:t>
        </w:r>
      </w:ins>
    </w:p>
    <w:p w14:paraId="3AFF60E7" w14:textId="77777777" w:rsidR="001C6C22" w:rsidRDefault="001C6C22" w:rsidP="001C6C22">
      <w:pPr>
        <w:spacing w:after="0" w:line="240" w:lineRule="auto"/>
        <w:rPr>
          <w:lang w:val="es-MX"/>
        </w:rPr>
      </w:pPr>
    </w:p>
    <w:p w14:paraId="72354CF7" w14:textId="48B580FF" w:rsidR="001C6C22" w:rsidRPr="001C6C22" w:rsidRDefault="001C6C22" w:rsidP="001C6C22">
      <w:pPr>
        <w:spacing w:after="0" w:line="240" w:lineRule="auto"/>
        <w:rPr>
          <w:lang w:val="es-MX"/>
        </w:rPr>
      </w:pPr>
      <w:r w:rsidRPr="001C6C22">
        <w:rPr>
          <w:lang w:val="es-MX"/>
        </w:rPr>
        <w:t xml:space="preserve">Entre los tipos de relieve más interesantes destacan la colada </w:t>
      </w:r>
      <w:del w:id="60" w:author="Nick Varley" w:date="2018-08-16T22:39:00Z">
        <w:r w:rsidRPr="001C6C22" w:rsidDel="001D76E2">
          <w:rPr>
            <w:lang w:val="es-MX"/>
          </w:rPr>
          <w:delText>de materiales extrusivos</w:delText>
        </w:r>
      </w:del>
      <w:ins w:id="61" w:author="Nick Varley" w:date="2018-08-16T22:39:00Z">
        <w:r w:rsidR="001D76E2">
          <w:rPr>
            <w:lang w:val="es-MX"/>
          </w:rPr>
          <w:t>de lava</w:t>
        </w:r>
      </w:ins>
      <w:r w:rsidRPr="001C6C22">
        <w:rPr>
          <w:lang w:val="es-MX"/>
        </w:rPr>
        <w:t xml:space="preserve"> que se</w:t>
      </w:r>
      <w:r>
        <w:rPr>
          <w:lang w:val="es-MX"/>
        </w:rPr>
        <w:t xml:space="preserve"> </w:t>
      </w:r>
      <w:r w:rsidRPr="001C6C22">
        <w:rPr>
          <w:lang w:val="es-MX"/>
        </w:rPr>
        <w:t>distribuye desde el volcán Bárcena hasta la región sureste de la isla donde se formó un</w:t>
      </w:r>
      <w:r>
        <w:rPr>
          <w:lang w:val="es-MX"/>
        </w:rPr>
        <w:t xml:space="preserve"> </w:t>
      </w:r>
      <w:r w:rsidRPr="001C6C22">
        <w:rPr>
          <w:lang w:val="es-MX"/>
        </w:rPr>
        <w:t>apéndice ovalado. También destacan las regiones que comprenden las laderas volcánicas</w:t>
      </w:r>
      <w:r>
        <w:rPr>
          <w:lang w:val="es-MX"/>
        </w:rPr>
        <w:t xml:space="preserve"> </w:t>
      </w:r>
      <w:r w:rsidRPr="001C6C22">
        <w:rPr>
          <w:lang w:val="es-MX"/>
        </w:rPr>
        <w:t>sujetas a procesos de intemperismo y erosión fluvial, de manera que se han generado</w:t>
      </w:r>
      <w:r>
        <w:rPr>
          <w:lang w:val="es-MX"/>
        </w:rPr>
        <w:t xml:space="preserve"> </w:t>
      </w:r>
      <w:r w:rsidRPr="001C6C22">
        <w:rPr>
          <w:lang w:val="es-MX"/>
        </w:rPr>
        <w:t>singulares formas de relieve en torno al volcán Bárcena.</w:t>
      </w:r>
    </w:p>
    <w:p w14:paraId="01D691C7" w14:textId="77777777" w:rsidR="001C6C22" w:rsidRDefault="001C6C22" w:rsidP="001C6C22">
      <w:pPr>
        <w:spacing w:after="0" w:line="240" w:lineRule="auto"/>
        <w:rPr>
          <w:lang w:val="es-MX"/>
        </w:rPr>
      </w:pPr>
    </w:p>
    <w:p w14:paraId="1FA31E17" w14:textId="359B1978" w:rsidR="001C6C22" w:rsidRPr="001C6C22" w:rsidDel="001D76E2" w:rsidRDefault="001C6C22" w:rsidP="001C6C22">
      <w:pPr>
        <w:spacing w:after="0" w:line="240" w:lineRule="auto"/>
        <w:rPr>
          <w:del w:id="62" w:author="Nick Varley" w:date="2018-08-16T22:42:00Z"/>
          <w:lang w:val="es-MX"/>
        </w:rPr>
      </w:pPr>
      <w:del w:id="63" w:author="Nick Varley" w:date="2018-08-16T22:42:00Z">
        <w:r w:rsidRPr="001C6C22" w:rsidDel="001D76E2">
          <w:rPr>
            <w:lang w:val="es-MX"/>
          </w:rPr>
          <w:delText>Entre las zonas de relieve se pueden considerar también las costas que presentan cantiles y</w:delText>
        </w:r>
        <w:r w:rsidDel="001D76E2">
          <w:rPr>
            <w:lang w:val="es-MX"/>
          </w:rPr>
          <w:delText xml:space="preserve"> </w:delText>
        </w:r>
        <w:r w:rsidRPr="001C6C22" w:rsidDel="001D76E2">
          <w:rPr>
            <w:lang w:val="es-MX"/>
          </w:rPr>
          <w:delText>solamente en una área pequeña de playa en el sur de la isla resulta posible el desembarco,</w:delText>
        </w:r>
        <w:r w:rsidDel="001D76E2">
          <w:rPr>
            <w:lang w:val="es-MX"/>
          </w:rPr>
          <w:delText xml:space="preserve"> </w:delText>
        </w:r>
        <w:r w:rsidRPr="001C6C22" w:rsidDel="001D76E2">
          <w:rPr>
            <w:lang w:val="es-MX"/>
          </w:rPr>
          <w:delText>aunque no está exento de riesgo, frente a esta playa se encuentra un fondeadero.</w:delText>
        </w:r>
        <w:r w:rsidDel="001D76E2">
          <w:rPr>
            <w:lang w:val="es-MX"/>
          </w:rPr>
          <w:delText xml:space="preserve"> </w:delText>
        </w:r>
      </w:del>
    </w:p>
    <w:p w14:paraId="4FC624EF" w14:textId="77777777" w:rsidR="001C6C22" w:rsidRDefault="001C6C22" w:rsidP="001C6C22">
      <w:pPr>
        <w:spacing w:after="0" w:line="240" w:lineRule="auto"/>
        <w:rPr>
          <w:lang w:val="es-MX"/>
        </w:rPr>
      </w:pPr>
    </w:p>
    <w:p w14:paraId="7F83C7BA" w14:textId="5251CB91" w:rsidR="001C6C22" w:rsidRPr="001C6C22" w:rsidRDefault="001C6C22" w:rsidP="001C6C22">
      <w:pPr>
        <w:spacing w:after="0" w:line="240" w:lineRule="auto"/>
        <w:rPr>
          <w:lang w:val="es-MX"/>
        </w:rPr>
      </w:pPr>
      <w:r w:rsidRPr="001C6C22">
        <w:rPr>
          <w:lang w:val="es-MX"/>
        </w:rPr>
        <w:t xml:space="preserve">Las puntas de la Isla San Benedicto que más destacan son: la Norte, </w:t>
      </w:r>
      <w:proofErr w:type="spellStart"/>
      <w:r w:rsidRPr="001C6C22">
        <w:rPr>
          <w:lang w:val="es-MX"/>
        </w:rPr>
        <w:t>Observer</w:t>
      </w:r>
      <w:proofErr w:type="spellEnd"/>
      <w:r w:rsidRPr="001C6C22">
        <w:rPr>
          <w:lang w:val="es-MX"/>
        </w:rPr>
        <w:t xml:space="preserve">, </w:t>
      </w:r>
      <w:proofErr w:type="spellStart"/>
      <w:r w:rsidRPr="001C6C22">
        <w:rPr>
          <w:lang w:val="es-MX"/>
        </w:rPr>
        <w:t>Intrepid</w:t>
      </w:r>
      <w:proofErr w:type="spellEnd"/>
      <w:r w:rsidRPr="001C6C22">
        <w:rPr>
          <w:lang w:val="es-MX"/>
        </w:rPr>
        <w:t xml:space="preserve"> en la</w:t>
      </w:r>
      <w:r>
        <w:rPr>
          <w:lang w:val="es-MX"/>
        </w:rPr>
        <w:t xml:space="preserve"> </w:t>
      </w:r>
      <w:r w:rsidRPr="001C6C22">
        <w:rPr>
          <w:lang w:val="es-MX"/>
        </w:rPr>
        <w:t xml:space="preserve">región norte; en la porción este destaca la Punta </w:t>
      </w:r>
      <w:proofErr w:type="spellStart"/>
      <w:r w:rsidRPr="001C6C22">
        <w:rPr>
          <w:lang w:val="es-MX"/>
        </w:rPr>
        <w:t>Ortalán</w:t>
      </w:r>
      <w:proofErr w:type="spellEnd"/>
      <w:r w:rsidRPr="001C6C22">
        <w:rPr>
          <w:lang w:val="es-MX"/>
        </w:rPr>
        <w:t>; en la región occidental destacan</w:t>
      </w:r>
      <w:r>
        <w:rPr>
          <w:lang w:val="es-MX"/>
        </w:rPr>
        <w:t xml:space="preserve"> </w:t>
      </w:r>
      <w:r w:rsidRPr="001C6C22">
        <w:rPr>
          <w:lang w:val="es-MX"/>
        </w:rPr>
        <w:t xml:space="preserve">Punta Oaxaca, la Roca </w:t>
      </w:r>
      <w:proofErr w:type="spellStart"/>
      <w:r w:rsidRPr="001C6C22">
        <w:rPr>
          <w:lang w:val="es-MX"/>
        </w:rPr>
        <w:t>Challenger</w:t>
      </w:r>
      <w:proofErr w:type="spellEnd"/>
      <w:r w:rsidRPr="001C6C22">
        <w:rPr>
          <w:lang w:val="es-MX"/>
        </w:rPr>
        <w:t xml:space="preserve"> y en la porción sur, la Punta que recibe el mismo nombre.</w:t>
      </w:r>
      <w:r>
        <w:rPr>
          <w:lang w:val="es-MX"/>
        </w:rPr>
        <w:t xml:space="preserve"> </w:t>
      </w:r>
      <w:r w:rsidRPr="001C6C22">
        <w:rPr>
          <w:lang w:val="es-MX"/>
        </w:rPr>
        <w:t xml:space="preserve">En la porción suroriental destaca la presencia de </w:t>
      </w:r>
      <w:del w:id="64" w:author="Nick Varley" w:date="2018-08-16T22:42:00Z">
        <w:r w:rsidRPr="001C6C22" w:rsidDel="001D76E2">
          <w:rPr>
            <w:lang w:val="es-MX"/>
          </w:rPr>
          <w:delText xml:space="preserve">un </w:delText>
        </w:r>
      </w:del>
      <w:ins w:id="65" w:author="Nick Varley" w:date="2018-08-16T22:42:00Z">
        <w:r w:rsidR="001D76E2">
          <w:rPr>
            <w:lang w:val="es-MX"/>
          </w:rPr>
          <w:t>la</w:t>
        </w:r>
        <w:r w:rsidR="001D76E2" w:rsidRPr="001C6C22">
          <w:rPr>
            <w:lang w:val="es-MX"/>
          </w:rPr>
          <w:t xml:space="preserve"> </w:t>
        </w:r>
      </w:ins>
      <w:r w:rsidRPr="001C6C22">
        <w:rPr>
          <w:lang w:val="es-MX"/>
        </w:rPr>
        <w:t>delta lávico formado a partir de una fisura</w:t>
      </w:r>
      <w:r>
        <w:rPr>
          <w:lang w:val="es-MX"/>
        </w:rPr>
        <w:t xml:space="preserve"> </w:t>
      </w:r>
      <w:r w:rsidRPr="001C6C22">
        <w:rPr>
          <w:lang w:val="es-MX"/>
        </w:rPr>
        <w:t>en un costado del volcán Bárcena por donde fluyó lava hasta el mar</w:t>
      </w:r>
      <w:del w:id="66" w:author="Nick Varley" w:date="2018-08-16T22:41:00Z">
        <w:r w:rsidRPr="001C6C22" w:rsidDel="001D76E2">
          <w:rPr>
            <w:lang w:val="es-MX"/>
          </w:rPr>
          <w:delText xml:space="preserve"> (Richards, 1966)</w:delText>
        </w:r>
      </w:del>
      <w:r w:rsidRPr="001C6C22">
        <w:rPr>
          <w:lang w:val="es-MX"/>
        </w:rPr>
        <w:t>.</w:t>
      </w:r>
    </w:p>
    <w:p w14:paraId="7D9221C7" w14:textId="77777777" w:rsidR="001C6C22" w:rsidRDefault="001C6C22" w:rsidP="001C6C22">
      <w:pPr>
        <w:spacing w:after="0" w:line="240" w:lineRule="auto"/>
        <w:rPr>
          <w:lang w:val="es-MX"/>
        </w:rPr>
      </w:pPr>
    </w:p>
    <w:p w14:paraId="6A26CF31" w14:textId="77777777" w:rsidR="001C6C22" w:rsidRPr="001C6C22" w:rsidRDefault="001C6C22" w:rsidP="001C6C22">
      <w:pPr>
        <w:spacing w:after="0" w:line="240" w:lineRule="auto"/>
        <w:rPr>
          <w:b/>
          <w:lang w:val="es-MX"/>
        </w:rPr>
      </w:pPr>
      <w:r w:rsidRPr="001C6C22">
        <w:rPr>
          <w:b/>
          <w:lang w:val="es-MX"/>
        </w:rPr>
        <w:t>Isla Roca Partida</w:t>
      </w:r>
    </w:p>
    <w:p w14:paraId="6DE78D66" w14:textId="77777777" w:rsidR="001C6C22" w:rsidRDefault="001C6C22" w:rsidP="001C6C22">
      <w:pPr>
        <w:spacing w:after="0" w:line="240" w:lineRule="auto"/>
        <w:rPr>
          <w:lang w:val="es-MX"/>
        </w:rPr>
      </w:pPr>
    </w:p>
    <w:p w14:paraId="672872E5" w14:textId="15496366" w:rsidR="00F44268" w:rsidRDefault="001C6C22" w:rsidP="001C6C22">
      <w:pPr>
        <w:spacing w:after="0" w:line="240" w:lineRule="auto"/>
        <w:rPr>
          <w:lang w:val="es-MX"/>
        </w:rPr>
      </w:pPr>
      <w:r w:rsidRPr="001C6C22">
        <w:rPr>
          <w:lang w:val="es-MX"/>
        </w:rPr>
        <w:t>Roca Partida es la isla más inhóspita del Archipiélago de Revillagigedo. Es realmente un islote</w:t>
      </w:r>
      <w:r>
        <w:rPr>
          <w:lang w:val="es-MX"/>
        </w:rPr>
        <w:t xml:space="preserve"> </w:t>
      </w:r>
      <w:r w:rsidRPr="001C6C22">
        <w:rPr>
          <w:lang w:val="es-MX"/>
        </w:rPr>
        <w:t>con una altitud máxima de 35 msnm. El aspecto de esta isla se refiere a una estructura</w:t>
      </w:r>
      <w:r>
        <w:rPr>
          <w:lang w:val="es-MX"/>
        </w:rPr>
        <w:t xml:space="preserve"> </w:t>
      </w:r>
      <w:proofErr w:type="spellStart"/>
      <w:r w:rsidRPr="001C6C22">
        <w:rPr>
          <w:lang w:val="es-MX"/>
        </w:rPr>
        <w:t>columnar</w:t>
      </w:r>
      <w:proofErr w:type="spellEnd"/>
      <w:r w:rsidRPr="001C6C22">
        <w:rPr>
          <w:lang w:val="es-MX"/>
        </w:rPr>
        <w:t xml:space="preserve"> que sugiere se trata de restos de un cuello volcánico y</w:t>
      </w:r>
      <w:ins w:id="67" w:author="Nick Varley" w:date="2018-08-16T22:43:00Z">
        <w:r w:rsidR="001D76E2">
          <w:rPr>
            <w:lang w:val="es-MX"/>
          </w:rPr>
          <w:t>,</w:t>
        </w:r>
      </w:ins>
      <w:r w:rsidRPr="001C6C22">
        <w:rPr>
          <w:lang w:val="es-MX"/>
        </w:rPr>
        <w:t xml:space="preserve"> </w:t>
      </w:r>
      <w:ins w:id="68" w:author="Nick Varley" w:date="2018-08-16T22:43:00Z">
        <w:r w:rsidR="001D76E2">
          <w:rPr>
            <w:lang w:val="es-MX"/>
          </w:rPr>
          <w:t xml:space="preserve">como todas las islas, </w:t>
        </w:r>
      </w:ins>
      <w:r w:rsidRPr="001C6C22">
        <w:rPr>
          <w:lang w:val="es-MX"/>
        </w:rPr>
        <w:t>constituye parte de un volcán</w:t>
      </w:r>
      <w:r>
        <w:rPr>
          <w:lang w:val="es-MX"/>
        </w:rPr>
        <w:t xml:space="preserve"> </w:t>
      </w:r>
      <w:r w:rsidRPr="001C6C22">
        <w:rPr>
          <w:lang w:val="es-MX"/>
        </w:rPr>
        <w:t>submarino.</w:t>
      </w:r>
    </w:p>
    <w:p w14:paraId="3B770ECE" w14:textId="77777777" w:rsidR="001D76E2" w:rsidRDefault="001D76E2" w:rsidP="001C6C22">
      <w:pPr>
        <w:spacing w:after="0" w:line="240" w:lineRule="auto"/>
        <w:rPr>
          <w:lang w:val="es-MX"/>
        </w:rPr>
      </w:pPr>
    </w:p>
    <w:p w14:paraId="617FCB00" w14:textId="77777777" w:rsidR="001D76E2" w:rsidRDefault="001D76E2" w:rsidP="001C6C22">
      <w:pPr>
        <w:spacing w:after="0" w:line="240" w:lineRule="auto"/>
        <w:rPr>
          <w:lang w:val="es-MX"/>
        </w:rPr>
      </w:pPr>
    </w:p>
    <w:p w14:paraId="77F46530" w14:textId="77777777" w:rsidR="006F7F70" w:rsidRPr="006F7F70" w:rsidRDefault="006F7F70" w:rsidP="006F7F70">
      <w:pPr>
        <w:spacing w:after="0" w:line="240" w:lineRule="auto"/>
        <w:rPr>
          <w:b/>
          <w:lang w:val="es-MX"/>
        </w:rPr>
      </w:pPr>
      <w:r w:rsidRPr="006F7F70">
        <w:rPr>
          <w:b/>
          <w:lang w:val="es-MX"/>
        </w:rPr>
        <w:t>Geología</w:t>
      </w:r>
    </w:p>
    <w:p w14:paraId="7ECFAEA8" w14:textId="77777777" w:rsidR="006F7F70" w:rsidRDefault="006F7F70" w:rsidP="006F7F70">
      <w:pPr>
        <w:spacing w:after="0" w:line="240" w:lineRule="auto"/>
        <w:rPr>
          <w:lang w:val="es-MX"/>
        </w:rPr>
      </w:pPr>
    </w:p>
    <w:p w14:paraId="75DAD560" w14:textId="77777777" w:rsidR="006F7F70" w:rsidRPr="006F7F70" w:rsidRDefault="006F7F70" w:rsidP="006F7F70">
      <w:pPr>
        <w:spacing w:after="0" w:line="240" w:lineRule="auto"/>
        <w:rPr>
          <w:b/>
          <w:lang w:val="es-MX"/>
        </w:rPr>
      </w:pPr>
      <w:r w:rsidRPr="006F7F70">
        <w:rPr>
          <w:b/>
          <w:lang w:val="es-MX"/>
        </w:rPr>
        <w:t>Geomorfología</w:t>
      </w:r>
    </w:p>
    <w:p w14:paraId="006C4D22" w14:textId="77777777" w:rsidR="006F7F70" w:rsidRDefault="006F7F70" w:rsidP="006F7F70">
      <w:pPr>
        <w:spacing w:after="0" w:line="240" w:lineRule="auto"/>
        <w:rPr>
          <w:lang w:val="es-MX"/>
        </w:rPr>
      </w:pPr>
    </w:p>
    <w:p w14:paraId="68C1F355" w14:textId="7D375A50" w:rsidR="006F7F70" w:rsidRDefault="006F7F70" w:rsidP="006F7F70">
      <w:pPr>
        <w:spacing w:after="0" w:line="240" w:lineRule="auto"/>
        <w:rPr>
          <w:lang w:val="es-MX"/>
        </w:rPr>
      </w:pPr>
      <w:r w:rsidRPr="006F7F70">
        <w:rPr>
          <w:lang w:val="es-MX"/>
        </w:rPr>
        <w:t>La dinámica geológica del planeta origina formas y relieves diversos tanto terrestres como</w:t>
      </w:r>
      <w:r>
        <w:rPr>
          <w:lang w:val="es-MX"/>
        </w:rPr>
        <w:t xml:space="preserve"> </w:t>
      </w:r>
      <w:r w:rsidRPr="006F7F70">
        <w:rPr>
          <w:lang w:val="es-MX"/>
        </w:rPr>
        <w:t xml:space="preserve">marinos. Las </w:t>
      </w:r>
      <w:proofErr w:type="spellStart"/>
      <w:r w:rsidRPr="006F7F70">
        <w:rPr>
          <w:lang w:val="es-MX"/>
        </w:rPr>
        <w:t>geoformas</w:t>
      </w:r>
      <w:proofErr w:type="spellEnd"/>
      <w:r w:rsidRPr="006F7F70">
        <w:rPr>
          <w:lang w:val="es-MX"/>
        </w:rPr>
        <w:t xml:space="preserve"> submarinas en el Parque Nacional Revillagigedo se derivan de </w:t>
      </w:r>
      <w:r>
        <w:rPr>
          <w:lang w:val="es-MX"/>
        </w:rPr>
        <w:t>erupciones</w:t>
      </w:r>
      <w:r w:rsidRPr="006F7F70">
        <w:rPr>
          <w:lang w:val="es-MX"/>
        </w:rPr>
        <w:t xml:space="preserve"> volcánic</w:t>
      </w:r>
      <w:r>
        <w:rPr>
          <w:lang w:val="es-MX"/>
        </w:rPr>
        <w:t>a</w:t>
      </w:r>
      <w:r w:rsidRPr="006F7F70">
        <w:rPr>
          <w:lang w:val="es-MX"/>
        </w:rPr>
        <w:t>s, mismos que dieron origen a las islas que</w:t>
      </w:r>
      <w:r>
        <w:rPr>
          <w:lang w:val="es-MX"/>
        </w:rPr>
        <w:t xml:space="preserve"> </w:t>
      </w:r>
      <w:r w:rsidRPr="006F7F70">
        <w:rPr>
          <w:lang w:val="es-MX"/>
        </w:rPr>
        <w:t>integran el archipiélago y que poseen una fisiografía extraordinaria derivada de su historia</w:t>
      </w:r>
      <w:r>
        <w:rPr>
          <w:lang w:val="es-MX"/>
        </w:rPr>
        <w:t xml:space="preserve"> </w:t>
      </w:r>
      <w:r w:rsidRPr="006F7F70">
        <w:rPr>
          <w:lang w:val="es-MX"/>
        </w:rPr>
        <w:t>geológica única y de su aislamiento (CONANP-SEMARNAT, 2015).</w:t>
      </w:r>
    </w:p>
    <w:p w14:paraId="07A8A05D" w14:textId="77777777" w:rsidR="006F7F70" w:rsidRPr="006F7F70" w:rsidRDefault="006F7F70" w:rsidP="006F7F70">
      <w:pPr>
        <w:spacing w:after="0" w:line="240" w:lineRule="auto"/>
        <w:rPr>
          <w:lang w:val="es-MX"/>
        </w:rPr>
      </w:pPr>
    </w:p>
    <w:p w14:paraId="680F946A" w14:textId="77D2D539" w:rsidR="006F7F70" w:rsidRDefault="006F7F70" w:rsidP="006F7F70">
      <w:pPr>
        <w:spacing w:after="0" w:line="240" w:lineRule="auto"/>
        <w:rPr>
          <w:lang w:val="es-MX"/>
        </w:rPr>
      </w:pPr>
      <w:r w:rsidRPr="006F7F70">
        <w:rPr>
          <w:lang w:val="es-MX"/>
        </w:rPr>
        <w:t>El Océano Pacífico Mexicano presenta diversas profundidades debido a la heterogeneidad del</w:t>
      </w:r>
      <w:r>
        <w:rPr>
          <w:lang w:val="es-MX"/>
        </w:rPr>
        <w:t xml:space="preserve"> </w:t>
      </w:r>
      <w:r w:rsidRPr="006F7F70">
        <w:rPr>
          <w:lang w:val="es-MX"/>
        </w:rPr>
        <w:t>relieve, de norte a sur y este a oeste. Su relativa cercanía con la zona de convergencia de</w:t>
      </w:r>
      <w:r>
        <w:rPr>
          <w:lang w:val="es-MX"/>
        </w:rPr>
        <w:t xml:space="preserve"> </w:t>
      </w:r>
      <w:r w:rsidRPr="006F7F70">
        <w:rPr>
          <w:lang w:val="es-MX"/>
        </w:rPr>
        <w:t>placas tectónicas, la geomorfología submarina presenta dorsales, fracturas como la Rivera, la</w:t>
      </w:r>
      <w:r>
        <w:rPr>
          <w:lang w:val="es-MX"/>
        </w:rPr>
        <w:t xml:space="preserve"> </w:t>
      </w:r>
      <w:r w:rsidRPr="006F7F70">
        <w:rPr>
          <w:lang w:val="es-MX"/>
        </w:rPr>
        <w:t>trinchera Mesoamericana, cuencas como la de Tehuantepec, así como las zonas someras de</w:t>
      </w:r>
      <w:r>
        <w:rPr>
          <w:lang w:val="es-MX"/>
        </w:rPr>
        <w:t xml:space="preserve"> </w:t>
      </w:r>
      <w:r w:rsidRPr="006F7F70">
        <w:rPr>
          <w:lang w:val="es-MX"/>
        </w:rPr>
        <w:t>la plataforma continental de Baja Californ</w:t>
      </w:r>
      <w:r>
        <w:rPr>
          <w:lang w:val="es-MX"/>
        </w:rPr>
        <w:t>ia Sur (CONANP-SEMARNAT, 2015).</w:t>
      </w:r>
    </w:p>
    <w:p w14:paraId="363058FE" w14:textId="77777777" w:rsidR="006F7F70" w:rsidRPr="006F7F70" w:rsidRDefault="006F7F70" w:rsidP="006F7F70">
      <w:pPr>
        <w:spacing w:after="0" w:line="240" w:lineRule="auto"/>
        <w:rPr>
          <w:lang w:val="es-MX"/>
        </w:rPr>
      </w:pPr>
    </w:p>
    <w:p w14:paraId="38BD90AF" w14:textId="77777777" w:rsidR="006F7F70" w:rsidRDefault="006F7F70" w:rsidP="006F7F70">
      <w:pPr>
        <w:spacing w:after="0" w:line="240" w:lineRule="auto"/>
        <w:rPr>
          <w:lang w:val="es-MX"/>
        </w:rPr>
      </w:pPr>
      <w:r w:rsidRPr="006F7F70">
        <w:rPr>
          <w:lang w:val="es-MX"/>
        </w:rPr>
        <w:t xml:space="preserve">El relieve submarino en la zona del parque se define en tres </w:t>
      </w:r>
      <w:proofErr w:type="spellStart"/>
      <w:r w:rsidRPr="006F7F70">
        <w:rPr>
          <w:lang w:val="es-MX"/>
        </w:rPr>
        <w:t>geoformas</w:t>
      </w:r>
      <w:proofErr w:type="spellEnd"/>
      <w:r w:rsidRPr="006F7F70">
        <w:rPr>
          <w:lang w:val="es-MX"/>
        </w:rPr>
        <w:t xml:space="preserve"> principales:</w:t>
      </w:r>
    </w:p>
    <w:p w14:paraId="6E4ADA73" w14:textId="77777777" w:rsidR="006F7F70" w:rsidRPr="006F7F70" w:rsidRDefault="006F7F70" w:rsidP="006F7F70">
      <w:pPr>
        <w:spacing w:after="0" w:line="240" w:lineRule="auto"/>
        <w:rPr>
          <w:lang w:val="es-MX"/>
        </w:rPr>
      </w:pPr>
    </w:p>
    <w:p w14:paraId="0BA01D02" w14:textId="3E466F0F" w:rsidR="006F7F70" w:rsidRDefault="006F7F70" w:rsidP="006F7F70">
      <w:pPr>
        <w:spacing w:after="0" w:line="240" w:lineRule="auto"/>
        <w:rPr>
          <w:lang w:val="es-MX"/>
        </w:rPr>
      </w:pPr>
      <w:r w:rsidRPr="006F7F70">
        <w:rPr>
          <w:lang w:val="es-MX"/>
        </w:rPr>
        <w:t>Planicie abisal. Se refiere a planos casi totalmente horizontales o de una inclinación</w:t>
      </w:r>
      <w:r>
        <w:rPr>
          <w:lang w:val="es-MX"/>
        </w:rPr>
        <w:t xml:space="preserve"> </w:t>
      </w:r>
      <w:r w:rsidRPr="006F7F70">
        <w:rPr>
          <w:lang w:val="es-MX"/>
        </w:rPr>
        <w:t>insignificante, presentan algunos lomeríos aislados que van de 200 a 500 metros de altura</w:t>
      </w:r>
      <w:r>
        <w:rPr>
          <w:lang w:val="es-MX"/>
        </w:rPr>
        <w:t xml:space="preserve"> </w:t>
      </w:r>
      <w:r w:rsidRPr="006F7F70">
        <w:rPr>
          <w:lang w:val="es-MX"/>
        </w:rPr>
        <w:t>sobre su base y montañas aisladas de 500 a 1000 metros de altura.</w:t>
      </w:r>
      <w:r>
        <w:rPr>
          <w:lang w:val="es-MX"/>
        </w:rPr>
        <w:t xml:space="preserve"> </w:t>
      </w:r>
    </w:p>
    <w:p w14:paraId="2F1F5BCE" w14:textId="77777777" w:rsidR="006F7F70" w:rsidRPr="006F7F70" w:rsidRDefault="006F7F70" w:rsidP="006F7F70">
      <w:pPr>
        <w:spacing w:after="0" w:line="240" w:lineRule="auto"/>
        <w:rPr>
          <w:lang w:val="es-MX"/>
        </w:rPr>
      </w:pPr>
    </w:p>
    <w:p w14:paraId="26904453" w14:textId="299467F0" w:rsidR="006F7F70" w:rsidRDefault="006F7F70" w:rsidP="006F7F70">
      <w:pPr>
        <w:spacing w:after="0" w:line="240" w:lineRule="auto"/>
        <w:rPr>
          <w:lang w:val="es-MX"/>
        </w:rPr>
      </w:pPr>
      <w:r w:rsidRPr="006F7F70">
        <w:rPr>
          <w:lang w:val="es-MX"/>
        </w:rPr>
        <w:t>Cresta. Son las zonas donde se concentra el mayor número de edificios volcánicos de mayor</w:t>
      </w:r>
      <w:r>
        <w:rPr>
          <w:lang w:val="es-MX"/>
        </w:rPr>
        <w:t xml:space="preserve"> </w:t>
      </w:r>
      <w:r w:rsidRPr="006F7F70">
        <w:rPr>
          <w:lang w:val="es-MX"/>
        </w:rPr>
        <w:t>altitud, incluyendo los que emergen de la superficie media del mar; estos dan origen a las islas</w:t>
      </w:r>
      <w:r>
        <w:rPr>
          <w:lang w:val="es-MX"/>
        </w:rPr>
        <w:t xml:space="preserve"> </w:t>
      </w:r>
      <w:r w:rsidRPr="006F7F70">
        <w:rPr>
          <w:lang w:val="es-MX"/>
        </w:rPr>
        <w:t>Socorro y San Benedicto.</w:t>
      </w:r>
    </w:p>
    <w:p w14:paraId="3D641999" w14:textId="77777777" w:rsidR="006F7F70" w:rsidRPr="006F7F70" w:rsidRDefault="006F7F70" w:rsidP="006F7F70">
      <w:pPr>
        <w:spacing w:after="0" w:line="240" w:lineRule="auto"/>
        <w:rPr>
          <w:lang w:val="es-MX"/>
        </w:rPr>
      </w:pPr>
    </w:p>
    <w:p w14:paraId="32D80971" w14:textId="56F554E0" w:rsidR="006F7F70" w:rsidRDefault="006F7F70" w:rsidP="006F7F70">
      <w:pPr>
        <w:spacing w:after="0" w:line="240" w:lineRule="auto"/>
        <w:rPr>
          <w:lang w:val="es-MX"/>
        </w:rPr>
      </w:pPr>
      <w:r w:rsidRPr="006F7F70">
        <w:rPr>
          <w:lang w:val="es-MX"/>
        </w:rPr>
        <w:t>Dorsal. Es un sistema montañoso que se presenta casi de forma paralela al continente. Está</w:t>
      </w:r>
      <w:r>
        <w:rPr>
          <w:lang w:val="es-MX"/>
        </w:rPr>
        <w:t xml:space="preserve"> </w:t>
      </w:r>
      <w:r w:rsidRPr="006F7F70">
        <w:rPr>
          <w:lang w:val="es-MX"/>
        </w:rPr>
        <w:t>constituido por rocas volcánicas cubiertas por sedimentos que se depositan en el piso</w:t>
      </w:r>
      <w:r>
        <w:rPr>
          <w:lang w:val="es-MX"/>
        </w:rPr>
        <w:t xml:space="preserve"> </w:t>
      </w:r>
      <w:r w:rsidRPr="006F7F70">
        <w:rPr>
          <w:lang w:val="es-MX"/>
        </w:rPr>
        <w:t>oceánico y poseen mayor espesor en la base de la dorsal que en la cresta. Se presentan</w:t>
      </w:r>
      <w:r>
        <w:rPr>
          <w:lang w:val="es-MX"/>
        </w:rPr>
        <w:t xml:space="preserve"> </w:t>
      </w:r>
      <w:r w:rsidRPr="006F7F70">
        <w:rPr>
          <w:lang w:val="es-MX"/>
        </w:rPr>
        <w:t xml:space="preserve">algunos montes de origen volcánicos como los montes Kepler, </w:t>
      </w:r>
      <w:proofErr w:type="spellStart"/>
      <w:r w:rsidRPr="006F7F70">
        <w:rPr>
          <w:lang w:val="es-MX"/>
        </w:rPr>
        <w:t>Lobachevsky</w:t>
      </w:r>
      <w:proofErr w:type="spellEnd"/>
      <w:r w:rsidRPr="006F7F70">
        <w:rPr>
          <w:lang w:val="es-MX"/>
        </w:rPr>
        <w:t xml:space="preserve"> y Cantor (Lugo,</w:t>
      </w:r>
      <w:r>
        <w:rPr>
          <w:lang w:val="es-MX"/>
        </w:rPr>
        <w:t xml:space="preserve"> </w:t>
      </w:r>
      <w:r w:rsidRPr="006F7F70">
        <w:rPr>
          <w:lang w:val="es-MX"/>
        </w:rPr>
        <w:t>1998).</w:t>
      </w:r>
    </w:p>
    <w:p w14:paraId="1CC5FDFA" w14:textId="77777777" w:rsidR="006F7F70" w:rsidRPr="006F7F70" w:rsidRDefault="006F7F70" w:rsidP="006F7F70">
      <w:pPr>
        <w:spacing w:after="0" w:line="240" w:lineRule="auto"/>
        <w:rPr>
          <w:lang w:val="es-MX"/>
        </w:rPr>
      </w:pPr>
    </w:p>
    <w:p w14:paraId="039E1498" w14:textId="34B0810A" w:rsidR="006F7F70" w:rsidRPr="006F7F70" w:rsidRDefault="006F7F70" w:rsidP="006F7F70">
      <w:pPr>
        <w:spacing w:after="0" w:line="240" w:lineRule="auto"/>
        <w:rPr>
          <w:lang w:val="es-MX"/>
        </w:rPr>
      </w:pPr>
      <w:r w:rsidRPr="006F7F70">
        <w:rPr>
          <w:lang w:val="es-MX"/>
        </w:rPr>
        <w:t>El archipiélago está integrado por cuatro islas volcánicas: Socorro (132 km²), Clarión (20 km²),</w:t>
      </w:r>
      <w:r>
        <w:rPr>
          <w:lang w:val="es-MX"/>
        </w:rPr>
        <w:t xml:space="preserve"> </w:t>
      </w:r>
      <w:r w:rsidRPr="006F7F70">
        <w:rPr>
          <w:lang w:val="es-MX"/>
        </w:rPr>
        <w:t>San Benedicto (6 km²), y Roca Partida (0.014 km²). Si bien, todas tienen un origen volcánico</w:t>
      </w:r>
      <w:r>
        <w:rPr>
          <w:lang w:val="es-MX"/>
        </w:rPr>
        <w:t xml:space="preserve"> </w:t>
      </w:r>
      <w:r w:rsidRPr="006F7F70">
        <w:rPr>
          <w:lang w:val="es-MX"/>
        </w:rPr>
        <w:t>común, cada una de ellas presenta morfología distinta que a su vez impacta, en mayor o</w:t>
      </w:r>
      <w:r>
        <w:rPr>
          <w:lang w:val="es-MX"/>
        </w:rPr>
        <w:t xml:space="preserve"> </w:t>
      </w:r>
      <w:r w:rsidRPr="006F7F70">
        <w:rPr>
          <w:lang w:val="es-MX"/>
        </w:rPr>
        <w:t>menor grado, a la biodiversidad presente en ellas. A continuación se presentan las</w:t>
      </w:r>
      <w:r>
        <w:rPr>
          <w:lang w:val="es-MX"/>
        </w:rPr>
        <w:t xml:space="preserve"> </w:t>
      </w:r>
      <w:r w:rsidRPr="006F7F70">
        <w:rPr>
          <w:lang w:val="es-MX"/>
        </w:rPr>
        <w:t>características geológicas de cada isla (CONANP-SEMARNAT, 2015)</w:t>
      </w:r>
      <w:del w:id="69" w:author="Nick Varley" w:date="2018-08-17T07:57:00Z">
        <w:r w:rsidRPr="006F7F70" w:rsidDel="00172B72">
          <w:rPr>
            <w:lang w:val="es-MX"/>
          </w:rPr>
          <w:delText>.</w:delText>
        </w:r>
      </w:del>
      <w:r w:rsidRPr="006F7F70">
        <w:rPr>
          <w:lang w:val="es-MX"/>
        </w:rPr>
        <w:t>:</w:t>
      </w:r>
    </w:p>
    <w:p w14:paraId="4CC1D072" w14:textId="77777777" w:rsidR="006F7F70" w:rsidRDefault="006F7F70" w:rsidP="006F7F70">
      <w:pPr>
        <w:spacing w:after="0" w:line="240" w:lineRule="auto"/>
        <w:rPr>
          <w:lang w:val="es-MX"/>
        </w:rPr>
      </w:pPr>
    </w:p>
    <w:p w14:paraId="2A5D346E" w14:textId="3AE01694" w:rsidR="006F7F70" w:rsidRDefault="006F7F70" w:rsidP="006F7F70">
      <w:pPr>
        <w:spacing w:after="0" w:line="240" w:lineRule="auto"/>
        <w:rPr>
          <w:lang w:val="es-MX"/>
        </w:rPr>
      </w:pPr>
      <w:r w:rsidRPr="006F7F70">
        <w:rPr>
          <w:b/>
          <w:lang w:val="es-MX"/>
        </w:rPr>
        <w:t>Isla Socorro</w:t>
      </w:r>
      <w:r w:rsidRPr="006F7F70">
        <w:rPr>
          <w:lang w:val="es-MX"/>
        </w:rPr>
        <w:t xml:space="preserve">. Es un volcán </w:t>
      </w:r>
      <w:r w:rsidR="00FF4831">
        <w:rPr>
          <w:lang w:val="es-MX"/>
        </w:rPr>
        <w:t>tipo</w:t>
      </w:r>
      <w:r w:rsidR="00FF4831" w:rsidRPr="006F7F70">
        <w:rPr>
          <w:lang w:val="es-MX"/>
        </w:rPr>
        <w:t xml:space="preserve"> </w:t>
      </w:r>
      <w:r w:rsidRPr="006F7F70">
        <w:rPr>
          <w:lang w:val="es-MX"/>
        </w:rPr>
        <w:t>escudo, siendo la isla más grande y alta (1,050 msnm) de las</w:t>
      </w:r>
      <w:r>
        <w:rPr>
          <w:lang w:val="es-MX"/>
        </w:rPr>
        <w:t xml:space="preserve"> </w:t>
      </w:r>
      <w:r w:rsidRPr="006F7F70">
        <w:rPr>
          <w:lang w:val="es-MX"/>
        </w:rPr>
        <w:t>cuatro, reconocida como un lugar especial por su historia geológica, ya que es la única isla</w:t>
      </w:r>
      <w:r>
        <w:rPr>
          <w:lang w:val="es-MX"/>
        </w:rPr>
        <w:t xml:space="preserve"> </w:t>
      </w:r>
      <w:r w:rsidRPr="006F7F70">
        <w:rPr>
          <w:lang w:val="es-MX"/>
        </w:rPr>
        <w:t xml:space="preserve">volcánica </w:t>
      </w:r>
      <w:proofErr w:type="spellStart"/>
      <w:r w:rsidRPr="006F7F70">
        <w:rPr>
          <w:lang w:val="es-MX"/>
        </w:rPr>
        <w:t>sílico-peralcalina</w:t>
      </w:r>
      <w:proofErr w:type="spellEnd"/>
      <w:r w:rsidRPr="006F7F70">
        <w:rPr>
          <w:lang w:val="es-MX"/>
        </w:rPr>
        <w:t xml:space="preserve"> todavía activa en el Océano Pacífico (</w:t>
      </w:r>
      <w:proofErr w:type="spellStart"/>
      <w:r w:rsidRPr="006F7F70">
        <w:rPr>
          <w:lang w:val="es-MX"/>
        </w:rPr>
        <w:t>Bohrson</w:t>
      </w:r>
      <w:proofErr w:type="spellEnd"/>
      <w:r w:rsidRPr="006F7F70">
        <w:rPr>
          <w:lang w:val="es-MX"/>
        </w:rPr>
        <w:t xml:space="preserve"> et al.; 1997;</w:t>
      </w:r>
      <w:r>
        <w:rPr>
          <w:lang w:val="es-MX"/>
        </w:rPr>
        <w:t xml:space="preserve"> </w:t>
      </w:r>
      <w:proofErr w:type="spellStart"/>
      <w:r w:rsidRPr="006F7F70">
        <w:rPr>
          <w:lang w:val="es-MX"/>
        </w:rPr>
        <w:t>Carballido</w:t>
      </w:r>
      <w:proofErr w:type="spellEnd"/>
      <w:r w:rsidRPr="006F7F70">
        <w:rPr>
          <w:lang w:val="es-MX"/>
        </w:rPr>
        <w:t xml:space="preserve">-Sánchez, 1991 y 1994). El Volcán </w:t>
      </w:r>
      <w:proofErr w:type="spellStart"/>
      <w:r w:rsidRPr="006F7F70">
        <w:rPr>
          <w:lang w:val="es-MX"/>
        </w:rPr>
        <w:t>Evermann</w:t>
      </w:r>
      <w:proofErr w:type="spellEnd"/>
      <w:r w:rsidRPr="006F7F70">
        <w:rPr>
          <w:lang w:val="es-MX"/>
        </w:rPr>
        <w:t xml:space="preserve">, el </w:t>
      </w:r>
      <w:r w:rsidR="00FF4831">
        <w:rPr>
          <w:lang w:val="es-MX"/>
        </w:rPr>
        <w:t>grupo de domos que forman la cima</w:t>
      </w:r>
      <w:r w:rsidRPr="006F7F70">
        <w:rPr>
          <w:lang w:val="es-MX"/>
        </w:rPr>
        <w:t xml:space="preserve"> de Isla Socorro,</w:t>
      </w:r>
      <w:r>
        <w:rPr>
          <w:lang w:val="es-MX"/>
        </w:rPr>
        <w:t xml:space="preserve"> </w:t>
      </w:r>
      <w:r w:rsidRPr="006F7F70">
        <w:rPr>
          <w:lang w:val="es-MX"/>
        </w:rPr>
        <w:t>está localizado dentro de la caldera que se formó hace aproximadamente 400,000 años. El</w:t>
      </w:r>
      <w:r>
        <w:rPr>
          <w:lang w:val="es-MX"/>
        </w:rPr>
        <w:t xml:space="preserve"> </w:t>
      </w:r>
      <w:r w:rsidRPr="006F7F70">
        <w:rPr>
          <w:lang w:val="es-MX"/>
        </w:rPr>
        <w:t>volcán está activo y la erupción más reciente, una submarina lateral, ocurrió en 1993 a sólo 3</w:t>
      </w:r>
      <w:r>
        <w:rPr>
          <w:lang w:val="es-MX"/>
        </w:rPr>
        <w:t xml:space="preserve"> </w:t>
      </w:r>
      <w:r w:rsidRPr="006F7F70">
        <w:rPr>
          <w:lang w:val="es-MX"/>
        </w:rPr>
        <w:t>km al oeste de la isla, (</w:t>
      </w:r>
      <w:proofErr w:type="spellStart"/>
      <w:r w:rsidRPr="006F7F70">
        <w:rPr>
          <w:lang w:val="es-MX"/>
        </w:rPr>
        <w:t>Siebe</w:t>
      </w:r>
      <w:proofErr w:type="spellEnd"/>
      <w:r w:rsidRPr="006F7F70">
        <w:rPr>
          <w:lang w:val="es-MX"/>
        </w:rPr>
        <w:t xml:space="preserve"> et al., 1995). La parte norte de la isla fue agregada por los flujos de lavas y rocas</w:t>
      </w:r>
      <w:r>
        <w:rPr>
          <w:lang w:val="es-MX"/>
        </w:rPr>
        <w:t xml:space="preserve"> </w:t>
      </w:r>
      <w:r w:rsidRPr="006F7F70">
        <w:rPr>
          <w:lang w:val="es-MX"/>
        </w:rPr>
        <w:t xml:space="preserve">piroclásticas asociadas con el Volcán </w:t>
      </w:r>
      <w:proofErr w:type="spellStart"/>
      <w:r w:rsidRPr="006F7F70">
        <w:rPr>
          <w:lang w:val="es-MX"/>
        </w:rPr>
        <w:t>Evermann</w:t>
      </w:r>
      <w:proofErr w:type="spellEnd"/>
      <w:r w:rsidRPr="006F7F70">
        <w:rPr>
          <w:lang w:val="es-MX"/>
        </w:rPr>
        <w:t>. La parte más sureña de Isla Socorro está</w:t>
      </w:r>
      <w:r>
        <w:rPr>
          <w:lang w:val="es-MX"/>
        </w:rPr>
        <w:t xml:space="preserve"> </w:t>
      </w:r>
      <w:r w:rsidRPr="006F7F70">
        <w:rPr>
          <w:lang w:val="es-MX"/>
        </w:rPr>
        <w:t xml:space="preserve">formada por flujos de lava basáltica y conos de escoria. En un radio de 3.5 km alrededor del Volcán </w:t>
      </w:r>
      <w:proofErr w:type="spellStart"/>
      <w:r w:rsidRPr="006F7F70">
        <w:rPr>
          <w:lang w:val="es-MX"/>
        </w:rPr>
        <w:t>Evermann</w:t>
      </w:r>
      <w:proofErr w:type="spellEnd"/>
      <w:r w:rsidRPr="006F7F70">
        <w:rPr>
          <w:lang w:val="es-MX"/>
        </w:rPr>
        <w:t>, a 700 m de altitud y sobre</w:t>
      </w:r>
      <w:r>
        <w:rPr>
          <w:lang w:val="es-MX"/>
        </w:rPr>
        <w:t xml:space="preserve"> </w:t>
      </w:r>
      <w:r w:rsidRPr="006F7F70">
        <w:rPr>
          <w:lang w:val="es-MX"/>
        </w:rPr>
        <w:t>la región sureste, hay 12 cráteres subsidiarios o satélite. En un radio de 4.5 km se encuentran</w:t>
      </w:r>
      <w:r>
        <w:rPr>
          <w:lang w:val="es-MX"/>
        </w:rPr>
        <w:t xml:space="preserve"> </w:t>
      </w:r>
      <w:r w:rsidRPr="006F7F70">
        <w:rPr>
          <w:lang w:val="es-MX"/>
        </w:rPr>
        <w:t xml:space="preserve">10 chimeneas más </w:t>
      </w:r>
      <w:ins w:id="70" w:author="Nick Varley" w:date="2018-08-16T23:22:00Z">
        <w:r w:rsidR="00004497">
          <w:rPr>
            <w:lang w:val="es-MX"/>
          </w:rPr>
          <w:t>que</w:t>
        </w:r>
      </w:ins>
      <w:r w:rsidRPr="006F7F70">
        <w:rPr>
          <w:lang w:val="es-MX"/>
        </w:rPr>
        <w:t xml:space="preserve"> fueron originadas</w:t>
      </w:r>
      <w:r>
        <w:rPr>
          <w:lang w:val="es-MX"/>
        </w:rPr>
        <w:t xml:space="preserve"> </w:t>
      </w:r>
      <w:r w:rsidRPr="006F7F70">
        <w:rPr>
          <w:lang w:val="es-MX"/>
        </w:rPr>
        <w:t xml:space="preserve">durante el período Paleógeno. </w:t>
      </w:r>
      <w:r w:rsidR="00172B72">
        <w:rPr>
          <w:lang w:val="es-MX"/>
        </w:rPr>
        <w:t xml:space="preserve"> A través del análisis de datos geofísicos se ha </w:t>
      </w:r>
      <w:r w:rsidR="00172B72">
        <w:rPr>
          <w:lang w:val="es-MX"/>
        </w:rPr>
        <w:lastRenderedPageBreak/>
        <w:t xml:space="preserve">identificado una zona de alta temperatura </w:t>
      </w:r>
      <w:r w:rsidR="00D36E7A">
        <w:rPr>
          <w:lang w:val="es-MX"/>
        </w:rPr>
        <w:t>4</w:t>
      </w:r>
      <w:r w:rsidR="00172B72">
        <w:rPr>
          <w:lang w:val="es-MX"/>
        </w:rPr>
        <w:t>–</w:t>
      </w:r>
      <w:r w:rsidR="00D36E7A">
        <w:rPr>
          <w:lang w:val="es-MX"/>
        </w:rPr>
        <w:t>5</w:t>
      </w:r>
      <w:r w:rsidR="00172B72">
        <w:rPr>
          <w:lang w:val="es-MX"/>
        </w:rPr>
        <w:t xml:space="preserve"> km </w:t>
      </w:r>
      <w:r w:rsidR="00D36E7A">
        <w:rPr>
          <w:lang w:val="es-MX"/>
        </w:rPr>
        <w:t xml:space="preserve">debajo de la superficie </w:t>
      </w:r>
      <w:commentRangeStart w:id="71"/>
      <w:r w:rsidR="00D36E7A">
        <w:rPr>
          <w:lang w:val="es-MX"/>
        </w:rPr>
        <w:t>(</w:t>
      </w:r>
      <w:proofErr w:type="spellStart"/>
      <w:r w:rsidR="00D36E7A">
        <w:rPr>
          <w:lang w:val="es-MX"/>
        </w:rPr>
        <w:t>Paoletti</w:t>
      </w:r>
      <w:proofErr w:type="spellEnd"/>
      <w:r w:rsidR="00D36E7A">
        <w:rPr>
          <w:lang w:val="es-MX"/>
        </w:rPr>
        <w:t xml:space="preserve"> et al. 2016</w:t>
      </w:r>
      <w:commentRangeEnd w:id="71"/>
      <w:r w:rsidR="00D36E7A">
        <w:rPr>
          <w:rStyle w:val="Refdecomentario"/>
        </w:rPr>
        <w:commentReference w:id="71"/>
      </w:r>
      <w:r w:rsidR="00D36E7A">
        <w:rPr>
          <w:lang w:val="es-MX"/>
        </w:rPr>
        <w:t xml:space="preserve">). </w:t>
      </w:r>
      <w:r w:rsidR="00BD336C">
        <w:rPr>
          <w:lang w:val="es-MX"/>
        </w:rPr>
        <w:t>La presencia del sistema hidrotermal proporciona evidencia adicional por la presencia de una cuerpo magmático a estas profundidades (</w:t>
      </w:r>
      <w:commentRangeStart w:id="72"/>
      <w:r w:rsidR="00BD336C">
        <w:rPr>
          <w:lang w:val="es-MX"/>
        </w:rPr>
        <w:t>Taran et al. 2010</w:t>
      </w:r>
      <w:commentRangeEnd w:id="72"/>
      <w:r w:rsidR="00BD336C">
        <w:rPr>
          <w:rStyle w:val="Refdecomentario"/>
        </w:rPr>
        <w:commentReference w:id="72"/>
      </w:r>
      <w:r w:rsidR="00BD336C">
        <w:rPr>
          <w:lang w:val="es-MX"/>
        </w:rPr>
        <w:t xml:space="preserve">). </w:t>
      </w:r>
      <w:r w:rsidR="00172B72">
        <w:rPr>
          <w:lang w:val="es-MX"/>
        </w:rPr>
        <w:t xml:space="preserve"> </w:t>
      </w:r>
    </w:p>
    <w:p w14:paraId="68261F67" w14:textId="77777777" w:rsidR="006F7F70" w:rsidRPr="006F7F70" w:rsidRDefault="006F7F70" w:rsidP="006F7F70">
      <w:pPr>
        <w:spacing w:after="0" w:line="240" w:lineRule="auto"/>
        <w:rPr>
          <w:lang w:val="es-MX"/>
        </w:rPr>
      </w:pPr>
    </w:p>
    <w:p w14:paraId="12341C89" w14:textId="77777777" w:rsidR="006F7F70" w:rsidRPr="006F7F70" w:rsidRDefault="006F7F70" w:rsidP="006F7F70">
      <w:pPr>
        <w:spacing w:after="0" w:line="240" w:lineRule="auto"/>
        <w:rPr>
          <w:lang w:val="es-MX"/>
        </w:rPr>
      </w:pPr>
    </w:p>
    <w:p w14:paraId="5B1012B5" w14:textId="4055A892" w:rsidR="006F7F70" w:rsidRDefault="006F7F70" w:rsidP="006F7F70">
      <w:pPr>
        <w:spacing w:after="0" w:line="240" w:lineRule="auto"/>
        <w:rPr>
          <w:lang w:val="es-MX"/>
        </w:rPr>
      </w:pPr>
      <w:commentRangeStart w:id="73"/>
      <w:r w:rsidRPr="006F7F70">
        <w:rPr>
          <w:lang w:val="es-MX"/>
        </w:rPr>
        <w:t xml:space="preserve">La porción norte de la Isla Socorro tiene como punto extremo el Cabo </w:t>
      </w:r>
      <w:proofErr w:type="spellStart"/>
      <w:r w:rsidRPr="006F7F70">
        <w:rPr>
          <w:lang w:val="es-MX"/>
        </w:rPr>
        <w:t>Middleton</w:t>
      </w:r>
      <w:proofErr w:type="spellEnd"/>
      <w:r w:rsidRPr="006F7F70">
        <w:rPr>
          <w:lang w:val="es-MX"/>
        </w:rPr>
        <w:t>, el cual se</w:t>
      </w:r>
      <w:r>
        <w:rPr>
          <w:lang w:val="es-MX"/>
        </w:rPr>
        <w:t xml:space="preserve"> </w:t>
      </w:r>
      <w:r w:rsidRPr="006F7F70">
        <w:rPr>
          <w:lang w:val="es-MX"/>
        </w:rPr>
        <w:t xml:space="preserve">encuentra rodeado por rocas ígneas y presenta dos ensenadas: Bahía </w:t>
      </w:r>
      <w:proofErr w:type="spellStart"/>
      <w:r w:rsidRPr="006F7F70">
        <w:rPr>
          <w:lang w:val="es-MX"/>
        </w:rPr>
        <w:t>Fonton</w:t>
      </w:r>
      <w:proofErr w:type="spellEnd"/>
      <w:r w:rsidRPr="006F7F70">
        <w:rPr>
          <w:lang w:val="es-MX"/>
        </w:rPr>
        <w:t xml:space="preserve"> en la porción</w:t>
      </w:r>
      <w:r>
        <w:rPr>
          <w:lang w:val="es-MX"/>
        </w:rPr>
        <w:t xml:space="preserve"> </w:t>
      </w:r>
      <w:r w:rsidRPr="006F7F70">
        <w:rPr>
          <w:lang w:val="es-MX"/>
        </w:rPr>
        <w:t>occidental y Bahía Academia en la zona oriental. En la región este de la Isla Socorro se localiza</w:t>
      </w:r>
      <w:r>
        <w:rPr>
          <w:lang w:val="es-MX"/>
        </w:rPr>
        <w:t xml:space="preserve"> </w:t>
      </w:r>
      <w:r w:rsidRPr="006F7F70">
        <w:rPr>
          <w:lang w:val="es-MX"/>
        </w:rPr>
        <w:t xml:space="preserve">el Cabo </w:t>
      </w:r>
      <w:proofErr w:type="spellStart"/>
      <w:r w:rsidRPr="006F7F70">
        <w:rPr>
          <w:lang w:val="es-MX"/>
        </w:rPr>
        <w:t>Pearce</w:t>
      </w:r>
      <w:proofErr w:type="spellEnd"/>
      <w:r w:rsidRPr="006F7F70">
        <w:rPr>
          <w:lang w:val="es-MX"/>
        </w:rPr>
        <w:t>.</w:t>
      </w:r>
      <w:r>
        <w:rPr>
          <w:lang w:val="es-MX"/>
        </w:rPr>
        <w:t xml:space="preserve"> </w:t>
      </w:r>
      <w:r w:rsidRPr="006F7F70">
        <w:rPr>
          <w:lang w:val="es-MX"/>
        </w:rPr>
        <w:t>En la zona más occidental de la isla, destacan dos puntos geográficos, al oeste de Playa</w:t>
      </w:r>
      <w:r>
        <w:rPr>
          <w:lang w:val="es-MX"/>
        </w:rPr>
        <w:t xml:space="preserve"> </w:t>
      </w:r>
      <w:r w:rsidRPr="006F7F70">
        <w:rPr>
          <w:lang w:val="es-MX"/>
        </w:rPr>
        <w:t xml:space="preserve">Blanca, Cabo </w:t>
      </w:r>
      <w:proofErr w:type="spellStart"/>
      <w:r w:rsidRPr="006F7F70">
        <w:rPr>
          <w:lang w:val="es-MX"/>
        </w:rPr>
        <w:t>Henslow</w:t>
      </w:r>
      <w:proofErr w:type="spellEnd"/>
      <w:r w:rsidRPr="006F7F70">
        <w:rPr>
          <w:lang w:val="es-MX"/>
        </w:rPr>
        <w:t xml:space="preserve"> y al sur de éste, Punta Tosca.</w:t>
      </w:r>
      <w:r>
        <w:rPr>
          <w:lang w:val="es-MX"/>
        </w:rPr>
        <w:t xml:space="preserve"> </w:t>
      </w:r>
    </w:p>
    <w:p w14:paraId="3130B76A" w14:textId="77777777" w:rsidR="006F7F70" w:rsidRPr="006F7F70" w:rsidRDefault="006F7F70" w:rsidP="006F7F70">
      <w:pPr>
        <w:spacing w:after="0" w:line="240" w:lineRule="auto"/>
        <w:rPr>
          <w:lang w:val="es-MX"/>
        </w:rPr>
      </w:pPr>
    </w:p>
    <w:p w14:paraId="11185DC5" w14:textId="39932579" w:rsidR="006F7F70" w:rsidRDefault="006F7F70" w:rsidP="006F7F70">
      <w:pPr>
        <w:spacing w:after="0" w:line="240" w:lineRule="auto"/>
        <w:rPr>
          <w:lang w:val="es-MX"/>
        </w:rPr>
      </w:pPr>
      <w:r w:rsidRPr="006F7F70">
        <w:rPr>
          <w:lang w:val="es-MX"/>
        </w:rPr>
        <w:t>El relieve emergido de la Isla Socorro se puede clasificar en diferentes zonas: montañosas,</w:t>
      </w:r>
      <w:r>
        <w:rPr>
          <w:lang w:val="es-MX"/>
        </w:rPr>
        <w:t xml:space="preserve"> </w:t>
      </w:r>
      <w:r w:rsidRPr="006F7F70">
        <w:rPr>
          <w:lang w:val="es-MX"/>
        </w:rPr>
        <w:t>donde se presentan procesos de erosión diferencial y predominan las pendientes abruptas; de</w:t>
      </w:r>
      <w:r>
        <w:rPr>
          <w:lang w:val="es-MX"/>
        </w:rPr>
        <w:t xml:space="preserve"> </w:t>
      </w:r>
      <w:r w:rsidRPr="006F7F70">
        <w:rPr>
          <w:lang w:val="es-MX"/>
        </w:rPr>
        <w:t>conos volcánicos; zonas de laderas; de pie de montes; cantiles que varían de 3 a 300 m de</w:t>
      </w:r>
      <w:r>
        <w:rPr>
          <w:lang w:val="es-MX"/>
        </w:rPr>
        <w:t xml:space="preserve"> </w:t>
      </w:r>
      <w:r w:rsidRPr="006F7F70">
        <w:rPr>
          <w:lang w:val="es-MX"/>
        </w:rPr>
        <w:t>altura sobre el nivel medio del mar, y playas de cantos rodados, todas estas zonas del relieve de</w:t>
      </w:r>
      <w:r>
        <w:rPr>
          <w:lang w:val="es-MX"/>
        </w:rPr>
        <w:t xml:space="preserve"> </w:t>
      </w:r>
      <w:r w:rsidRPr="006F7F70">
        <w:rPr>
          <w:lang w:val="es-MX"/>
        </w:rPr>
        <w:t>origen volcánico datan del Terciario y Cuaternario. Cabe sumar a esta clasificación del relieve,</w:t>
      </w:r>
      <w:r>
        <w:rPr>
          <w:lang w:val="es-MX"/>
        </w:rPr>
        <w:t xml:space="preserve"> </w:t>
      </w:r>
      <w:r w:rsidRPr="006F7F70">
        <w:rPr>
          <w:lang w:val="es-MX"/>
        </w:rPr>
        <w:t>la zona de Playa Blanca de material calcáreo asociado a corales, con materiales arenosos y</w:t>
      </w:r>
      <w:r>
        <w:rPr>
          <w:lang w:val="es-MX"/>
        </w:rPr>
        <w:t xml:space="preserve"> </w:t>
      </w:r>
      <w:r w:rsidRPr="006F7F70">
        <w:rPr>
          <w:lang w:val="es-MX"/>
        </w:rPr>
        <w:t>limos.</w:t>
      </w:r>
      <w:commentRangeEnd w:id="73"/>
      <w:r w:rsidR="00FF4831">
        <w:rPr>
          <w:rStyle w:val="Refdecomentario"/>
        </w:rPr>
        <w:commentReference w:id="73"/>
      </w:r>
    </w:p>
    <w:p w14:paraId="5D11538B" w14:textId="77777777" w:rsidR="006F7F70" w:rsidRPr="006F7F70" w:rsidRDefault="006F7F70" w:rsidP="006F7F70">
      <w:pPr>
        <w:spacing w:after="0" w:line="240" w:lineRule="auto"/>
        <w:rPr>
          <w:lang w:val="es-MX"/>
        </w:rPr>
      </w:pPr>
    </w:p>
    <w:p w14:paraId="136FC4DA" w14:textId="03E8AF0D" w:rsidR="006F7F70" w:rsidRDefault="00004497" w:rsidP="006F7F70">
      <w:pPr>
        <w:spacing w:after="0" w:line="240" w:lineRule="auto"/>
        <w:rPr>
          <w:lang w:val="es-MX"/>
        </w:rPr>
      </w:pPr>
      <w:r>
        <w:rPr>
          <w:lang w:val="es-MX"/>
        </w:rPr>
        <w:t xml:space="preserve">Toda la costa de Isla Socorro está puntuada con </w:t>
      </w:r>
      <w:r w:rsidR="006F7F70" w:rsidRPr="006F7F70">
        <w:rPr>
          <w:lang w:val="es-MX"/>
        </w:rPr>
        <w:t xml:space="preserve"> coladas de </w:t>
      </w:r>
      <w:r>
        <w:rPr>
          <w:lang w:val="es-MX"/>
        </w:rPr>
        <w:t>lava.</w:t>
      </w:r>
      <w:r w:rsidR="006F7F70" w:rsidRPr="006F7F70">
        <w:rPr>
          <w:lang w:val="es-MX"/>
        </w:rPr>
        <w:t xml:space="preserve"> </w:t>
      </w:r>
      <w:r>
        <w:rPr>
          <w:lang w:val="es-MX"/>
        </w:rPr>
        <w:t>U</w:t>
      </w:r>
      <w:r w:rsidRPr="006F7F70">
        <w:rPr>
          <w:lang w:val="es-MX"/>
        </w:rPr>
        <w:t xml:space="preserve">na </w:t>
      </w:r>
      <w:r>
        <w:rPr>
          <w:lang w:val="es-MX"/>
        </w:rPr>
        <w:t xml:space="preserve">de las más impresionantes </w:t>
      </w:r>
      <w:r w:rsidR="006F7F70" w:rsidRPr="006F7F70">
        <w:rPr>
          <w:lang w:val="es-MX"/>
        </w:rPr>
        <w:t>se localiza al noreste</w:t>
      </w:r>
      <w:r w:rsidR="006F7F70">
        <w:rPr>
          <w:lang w:val="es-MX"/>
        </w:rPr>
        <w:t xml:space="preserve"> </w:t>
      </w:r>
      <w:r w:rsidR="006F7F70" w:rsidRPr="006F7F70">
        <w:rPr>
          <w:lang w:val="es-MX"/>
        </w:rPr>
        <w:t xml:space="preserve">del volcán </w:t>
      </w:r>
      <w:proofErr w:type="spellStart"/>
      <w:r w:rsidR="006F7F70" w:rsidRPr="006F7F70">
        <w:rPr>
          <w:lang w:val="es-MX"/>
        </w:rPr>
        <w:t>Evermann</w:t>
      </w:r>
      <w:proofErr w:type="spellEnd"/>
      <w:r w:rsidR="006F7F70" w:rsidRPr="006F7F70">
        <w:rPr>
          <w:lang w:val="es-MX"/>
        </w:rPr>
        <w:t xml:space="preserve"> que fue el centro de origen, otra se localiza en la porción centro-occidente</w:t>
      </w:r>
      <w:r w:rsidR="006F7F70">
        <w:rPr>
          <w:lang w:val="es-MX"/>
        </w:rPr>
        <w:t xml:space="preserve"> </w:t>
      </w:r>
      <w:r w:rsidR="006F7F70" w:rsidRPr="006F7F70">
        <w:rPr>
          <w:lang w:val="es-MX"/>
        </w:rPr>
        <w:t>que se extiende hasta la Punta Tosca. Otras dos coladas, de menores dimensiones, se</w:t>
      </w:r>
      <w:r w:rsidR="006F7F70">
        <w:rPr>
          <w:lang w:val="es-MX"/>
        </w:rPr>
        <w:t xml:space="preserve"> </w:t>
      </w:r>
      <w:r w:rsidR="006F7F70" w:rsidRPr="006F7F70">
        <w:rPr>
          <w:lang w:val="es-MX"/>
        </w:rPr>
        <w:t xml:space="preserve">extienden desde el </w:t>
      </w:r>
      <w:proofErr w:type="spellStart"/>
      <w:r w:rsidR="006F7F70" w:rsidRPr="006F7F70">
        <w:rPr>
          <w:lang w:val="es-MX"/>
        </w:rPr>
        <w:t>Evermann</w:t>
      </w:r>
      <w:proofErr w:type="spellEnd"/>
      <w:r w:rsidR="006F7F70" w:rsidRPr="006F7F70">
        <w:rPr>
          <w:lang w:val="es-MX"/>
        </w:rPr>
        <w:t xml:space="preserve"> a Bahía </w:t>
      </w:r>
      <w:proofErr w:type="spellStart"/>
      <w:r w:rsidR="006F7F70" w:rsidRPr="006F7F70">
        <w:rPr>
          <w:lang w:val="es-MX"/>
        </w:rPr>
        <w:t>Grayson</w:t>
      </w:r>
      <w:proofErr w:type="spellEnd"/>
      <w:r w:rsidR="006F7F70" w:rsidRPr="006F7F70">
        <w:rPr>
          <w:lang w:val="es-MX"/>
        </w:rPr>
        <w:t xml:space="preserve"> y, otra más se localiza desde el volcán antes</w:t>
      </w:r>
      <w:r w:rsidR="006F7F70">
        <w:rPr>
          <w:lang w:val="es-MX"/>
        </w:rPr>
        <w:t xml:space="preserve"> </w:t>
      </w:r>
      <w:r w:rsidR="006F7F70" w:rsidRPr="006F7F70">
        <w:rPr>
          <w:lang w:val="es-MX"/>
        </w:rPr>
        <w:t xml:space="preserve">citado hasta la porción sur, al noroeste de la Bahía </w:t>
      </w:r>
      <w:proofErr w:type="spellStart"/>
      <w:r w:rsidR="006F7F70" w:rsidRPr="006F7F70">
        <w:rPr>
          <w:lang w:val="es-MX"/>
        </w:rPr>
        <w:t>Binners</w:t>
      </w:r>
      <w:proofErr w:type="spellEnd"/>
      <w:del w:id="74" w:author="Nick Varley" w:date="2018-08-16T23:19:00Z">
        <w:r w:rsidR="006F7F70" w:rsidRPr="006F7F70" w:rsidDel="00004497">
          <w:rPr>
            <w:lang w:val="es-MX"/>
          </w:rPr>
          <w:delText>.</w:delText>
        </w:r>
      </w:del>
      <w:r w:rsidR="006F7F70" w:rsidRPr="006F7F70">
        <w:rPr>
          <w:lang w:val="es-MX"/>
        </w:rPr>
        <w:t xml:space="preserve"> (Ortega et al., 1992 y González,</w:t>
      </w:r>
      <w:r w:rsidR="006F7F70">
        <w:rPr>
          <w:lang w:val="es-MX"/>
        </w:rPr>
        <w:t xml:space="preserve"> </w:t>
      </w:r>
      <w:r w:rsidR="006F7F70" w:rsidRPr="006F7F70">
        <w:rPr>
          <w:lang w:val="es-MX"/>
        </w:rPr>
        <w:t>1993).</w:t>
      </w:r>
    </w:p>
    <w:p w14:paraId="58BDF531" w14:textId="77777777" w:rsidR="006F7F70" w:rsidRDefault="006F7F70" w:rsidP="006F7F70">
      <w:pPr>
        <w:spacing w:after="0" w:line="240" w:lineRule="auto"/>
        <w:rPr>
          <w:lang w:val="es-MX"/>
        </w:rPr>
      </w:pPr>
    </w:p>
    <w:p w14:paraId="42668732" w14:textId="77777777" w:rsidR="006F7F70" w:rsidRDefault="006F7F70" w:rsidP="006F7F70">
      <w:pPr>
        <w:spacing w:after="0" w:line="240" w:lineRule="auto"/>
        <w:rPr>
          <w:lang w:val="es-MX"/>
        </w:rPr>
      </w:pPr>
      <w:bookmarkStart w:id="75" w:name="_GoBack"/>
      <w:bookmarkEnd w:id="75"/>
    </w:p>
    <w:p w14:paraId="03E84C53" w14:textId="622DFCBB" w:rsidR="006F7F70" w:rsidRDefault="006F7F70" w:rsidP="006F7F70">
      <w:pPr>
        <w:spacing w:after="0" w:line="240" w:lineRule="auto"/>
        <w:rPr>
          <w:lang w:val="es-MX"/>
        </w:rPr>
      </w:pPr>
      <w:r w:rsidRPr="006F7F70">
        <w:rPr>
          <w:b/>
          <w:lang w:val="es-MX"/>
        </w:rPr>
        <w:t>Isla Clarión</w:t>
      </w:r>
      <w:r w:rsidRPr="006F7F70">
        <w:rPr>
          <w:lang w:val="es-MX"/>
        </w:rPr>
        <w:t>. Se formó por erupciones volcánicas del Mioceno y Eoceno tardío. La Zona de</w:t>
      </w:r>
      <w:r>
        <w:rPr>
          <w:lang w:val="es-MX"/>
        </w:rPr>
        <w:t xml:space="preserve"> </w:t>
      </w:r>
      <w:r w:rsidRPr="006F7F70">
        <w:rPr>
          <w:lang w:val="es-MX"/>
        </w:rPr>
        <w:t xml:space="preserve">Fractura de Clarión debe su nombre a esta isla, la cual es la primera expresión </w:t>
      </w:r>
      <w:proofErr w:type="spellStart"/>
      <w:r w:rsidRPr="006F7F70">
        <w:rPr>
          <w:lang w:val="es-MX"/>
        </w:rPr>
        <w:t>subaérea</w:t>
      </w:r>
      <w:proofErr w:type="spellEnd"/>
      <w:r w:rsidRPr="006F7F70">
        <w:rPr>
          <w:lang w:val="es-MX"/>
        </w:rPr>
        <w:t xml:space="preserve"> de la</w:t>
      </w:r>
      <w:r>
        <w:rPr>
          <w:lang w:val="es-MX"/>
        </w:rPr>
        <w:t xml:space="preserve"> </w:t>
      </w:r>
      <w:r w:rsidRPr="006F7F70">
        <w:rPr>
          <w:lang w:val="es-MX"/>
        </w:rPr>
        <w:t>zona de fractura. Las unidades litológicas parecen representar las diferentes fases</w:t>
      </w:r>
      <w:r>
        <w:rPr>
          <w:lang w:val="es-MX"/>
        </w:rPr>
        <w:t xml:space="preserve"> </w:t>
      </w:r>
      <w:r w:rsidRPr="006F7F70">
        <w:rPr>
          <w:lang w:val="es-MX"/>
        </w:rPr>
        <w:t xml:space="preserve">eruptivas o de deposición de su evolución. </w:t>
      </w:r>
    </w:p>
    <w:p w14:paraId="01C4B571" w14:textId="77777777" w:rsidR="006F7F70" w:rsidRDefault="006F7F70" w:rsidP="006F7F70">
      <w:pPr>
        <w:spacing w:after="0" w:line="240" w:lineRule="auto"/>
        <w:rPr>
          <w:lang w:val="es-MX"/>
        </w:rPr>
      </w:pPr>
    </w:p>
    <w:p w14:paraId="727166BF" w14:textId="308DBD35" w:rsidR="006F7F70" w:rsidRPr="001C6C22" w:rsidRDefault="006F7F70" w:rsidP="006F7F70">
      <w:pPr>
        <w:spacing w:after="0" w:line="240" w:lineRule="auto"/>
        <w:rPr>
          <w:lang w:val="es-MX"/>
        </w:rPr>
      </w:pPr>
      <w:r w:rsidRPr="006F7F70">
        <w:rPr>
          <w:lang w:val="es-MX"/>
        </w:rPr>
        <w:t>Las rocas volcánicas son todas miembros de la</w:t>
      </w:r>
      <w:r>
        <w:rPr>
          <w:lang w:val="es-MX"/>
        </w:rPr>
        <w:t xml:space="preserve"> </w:t>
      </w:r>
      <w:r w:rsidRPr="006F7F70">
        <w:rPr>
          <w:lang w:val="es-MX"/>
        </w:rPr>
        <w:t>asociación de basalto alcalino-traquita típico de las islas oceánicas (Bryan, 1966). Una</w:t>
      </w:r>
      <w:r>
        <w:rPr>
          <w:lang w:val="es-MX"/>
        </w:rPr>
        <w:t xml:space="preserve"> </w:t>
      </w:r>
      <w:r w:rsidRPr="006F7F70">
        <w:rPr>
          <w:lang w:val="es-MX"/>
        </w:rPr>
        <w:t>secuencia basáltica es notable por su altura de más de 60 m. Actualmente los sedimentos</w:t>
      </w:r>
      <w:r>
        <w:rPr>
          <w:lang w:val="es-MX"/>
        </w:rPr>
        <w:t xml:space="preserve"> </w:t>
      </w:r>
      <w:r w:rsidRPr="006F7F70">
        <w:rPr>
          <w:lang w:val="es-MX"/>
        </w:rPr>
        <w:t>predominantes se encuentran en la fracción arenosa y están conformados por conchas de</w:t>
      </w:r>
      <w:r>
        <w:rPr>
          <w:lang w:val="es-MX"/>
        </w:rPr>
        <w:t xml:space="preserve"> </w:t>
      </w:r>
      <w:r w:rsidRPr="006F7F70">
        <w:rPr>
          <w:lang w:val="es-MX"/>
        </w:rPr>
        <w:t>bivalvos, gasterópodos y corales, rocas volcánicas, cuarzo, feldespato y obsidiana con trazas</w:t>
      </w:r>
      <w:r>
        <w:rPr>
          <w:lang w:val="es-MX"/>
        </w:rPr>
        <w:t xml:space="preserve"> </w:t>
      </w:r>
      <w:r w:rsidRPr="006F7F70">
        <w:rPr>
          <w:lang w:val="es-MX"/>
        </w:rPr>
        <w:t xml:space="preserve">de magnetita y </w:t>
      </w:r>
      <w:proofErr w:type="spellStart"/>
      <w:r w:rsidRPr="006F7F70">
        <w:rPr>
          <w:lang w:val="es-MX"/>
        </w:rPr>
        <w:t>hematita</w:t>
      </w:r>
      <w:proofErr w:type="spellEnd"/>
      <w:r w:rsidRPr="006F7F70">
        <w:rPr>
          <w:lang w:val="es-MX"/>
        </w:rPr>
        <w:t xml:space="preserve">. </w:t>
      </w:r>
      <w:commentRangeStart w:id="76"/>
      <w:del w:id="77" w:author="Nick Varley" w:date="2018-08-17T09:30:00Z">
        <w:r w:rsidRPr="006F7F70" w:rsidDel="00BD336C">
          <w:rPr>
            <w:lang w:val="es-MX"/>
          </w:rPr>
          <w:delText>El origen geológico de estas islas se ha asociado con fenómenos</w:delText>
        </w:r>
        <w:r w:rsidDel="00BD336C">
          <w:rPr>
            <w:lang w:val="es-MX"/>
          </w:rPr>
          <w:delText xml:space="preserve"> </w:delText>
        </w:r>
        <w:r w:rsidRPr="006F7F70" w:rsidDel="00BD336C">
          <w:rPr>
            <w:lang w:val="es-MX"/>
          </w:rPr>
          <w:delText>volcánicos y actividad e interacciones complejas entre los límites de placas tectónicas, en</w:delText>
        </w:r>
        <w:r w:rsidDel="00BD336C">
          <w:rPr>
            <w:lang w:val="es-MX"/>
          </w:rPr>
          <w:delText xml:space="preserve"> </w:delText>
        </w:r>
        <w:r w:rsidRPr="006F7F70" w:rsidDel="00BD336C">
          <w:rPr>
            <w:lang w:val="es-MX"/>
          </w:rPr>
          <w:delText>particular la microplaca de Rivera, la Zona de Fractura de Rivera, la placa del Pacífico, la</w:delText>
        </w:r>
        <w:r w:rsidDel="00BD336C">
          <w:rPr>
            <w:lang w:val="es-MX"/>
          </w:rPr>
          <w:delText xml:space="preserve"> </w:delText>
        </w:r>
        <w:r w:rsidRPr="006F7F70" w:rsidDel="00BD336C">
          <w:rPr>
            <w:lang w:val="es-MX"/>
          </w:rPr>
          <w:delText>Dorsal del Pacífico Oriental, la Zona de Fractura de Clarión y el Sistema Dorsal del</w:delText>
        </w:r>
        <w:r w:rsidDel="00BD336C">
          <w:rPr>
            <w:lang w:val="es-MX"/>
          </w:rPr>
          <w:delText xml:space="preserve"> </w:delText>
        </w:r>
        <w:r w:rsidRPr="006F7F70" w:rsidDel="00BD336C">
          <w:rPr>
            <w:lang w:val="es-MX"/>
          </w:rPr>
          <w:delText>Matemático, que se encuentran a las mismas latitudes y alineados con el cinturón volcánico</w:delText>
        </w:r>
        <w:r w:rsidDel="00BD336C">
          <w:rPr>
            <w:lang w:val="es-MX"/>
          </w:rPr>
          <w:delText xml:space="preserve"> </w:delText>
        </w:r>
        <w:r w:rsidRPr="006F7F70" w:rsidDel="00BD336C">
          <w:rPr>
            <w:lang w:val="es-MX"/>
          </w:rPr>
          <w:delText>transmexicano (Pardo y Suárez, 1995). El Archipiélago de Revillagigedo está localizado en la</w:delText>
        </w:r>
        <w:r w:rsidDel="00BD336C">
          <w:rPr>
            <w:lang w:val="es-MX"/>
          </w:rPr>
          <w:delText xml:space="preserve"> </w:delText>
        </w:r>
        <w:r w:rsidRPr="006F7F70" w:rsidDel="00BD336C">
          <w:rPr>
            <w:lang w:val="es-MX"/>
          </w:rPr>
          <w:delText>Zona de Fractura de Clarión y el Sistema Dorsal del Matemático (Carballido-Sánchez, 1991 y</w:delText>
        </w:r>
        <w:r w:rsidDel="00BD336C">
          <w:rPr>
            <w:lang w:val="es-MX"/>
          </w:rPr>
          <w:delText xml:space="preserve"> </w:delText>
        </w:r>
        <w:r w:rsidRPr="006F7F70" w:rsidDel="00BD336C">
          <w:rPr>
            <w:lang w:val="es-MX"/>
          </w:rPr>
          <w:delText>1994), cerca de la joven placa Rivera que se fragmentó de la placa de Cocos hace alrededor</w:delText>
        </w:r>
        <w:r w:rsidDel="00BD336C">
          <w:rPr>
            <w:lang w:val="es-MX"/>
          </w:rPr>
          <w:delText xml:space="preserve"> </w:delText>
        </w:r>
        <w:r w:rsidRPr="006F7F70" w:rsidDel="00BD336C">
          <w:rPr>
            <w:lang w:val="es-MX"/>
          </w:rPr>
          <w:delText>de 10 millones de años. El otro borde principal de la placa Rivera está al oeste, formando un</w:delText>
        </w:r>
        <w:r w:rsidDel="00BD336C">
          <w:rPr>
            <w:lang w:val="es-MX"/>
          </w:rPr>
          <w:delText xml:space="preserve"> </w:delText>
        </w:r>
        <w:r w:rsidRPr="006F7F70" w:rsidDel="00BD336C">
          <w:rPr>
            <w:lang w:val="es-MX"/>
          </w:rPr>
          <w:delText>centro de dispersión con la placa del Pacífico. El límite Rivera-Cocos comprende la zona de</w:delText>
        </w:r>
        <w:r w:rsidDel="00BD336C">
          <w:rPr>
            <w:lang w:val="es-MX"/>
          </w:rPr>
          <w:delText xml:space="preserve"> </w:delText>
        </w:r>
        <w:r w:rsidRPr="006F7F70" w:rsidDel="00BD336C">
          <w:rPr>
            <w:lang w:val="es-MX"/>
          </w:rPr>
          <w:delText>subducción mesoamericana y es uno de los márgenes convergentes más complejos del</w:delText>
        </w:r>
        <w:r w:rsidDel="00BD336C">
          <w:rPr>
            <w:lang w:val="es-MX"/>
          </w:rPr>
          <w:delText xml:space="preserve"> </w:delText>
        </w:r>
        <w:r w:rsidRPr="006F7F70" w:rsidDel="00BD336C">
          <w:rPr>
            <w:lang w:val="es-MX"/>
          </w:rPr>
          <w:delText>mundo (Peláez-Gaviria et al., 2013). Esta zona está limitada por la fisura del Golfo de</w:delText>
        </w:r>
        <w:r w:rsidDel="00BD336C">
          <w:rPr>
            <w:lang w:val="es-MX"/>
          </w:rPr>
          <w:delText xml:space="preserve"> </w:delText>
        </w:r>
        <w:r w:rsidRPr="006F7F70" w:rsidDel="00BD336C">
          <w:rPr>
            <w:lang w:val="es-MX"/>
          </w:rPr>
          <w:delText>California y la ventana astenosférica de Panamá, por lo que representa un laboratorio natural</w:delText>
        </w:r>
        <w:r w:rsidDel="00BD336C">
          <w:rPr>
            <w:lang w:val="es-MX"/>
          </w:rPr>
          <w:delText xml:space="preserve"> </w:delText>
        </w:r>
        <w:r w:rsidRPr="006F7F70" w:rsidDel="00BD336C">
          <w:rPr>
            <w:lang w:val="es-MX"/>
          </w:rPr>
          <w:delText>para comprender procesos geodinámicos fundamentales (Manea et al., 2013).</w:delText>
        </w:r>
      </w:del>
      <w:commentRangeEnd w:id="76"/>
      <w:r w:rsidR="00BD336C">
        <w:rPr>
          <w:rStyle w:val="Refdecomentario"/>
        </w:rPr>
        <w:commentReference w:id="76"/>
      </w:r>
    </w:p>
    <w:p w14:paraId="725D6493" w14:textId="77777777" w:rsidR="006F7F70" w:rsidRDefault="006F7F70" w:rsidP="006F7F70">
      <w:pPr>
        <w:spacing w:after="0" w:line="240" w:lineRule="auto"/>
        <w:rPr>
          <w:lang w:val="es-MX"/>
        </w:rPr>
      </w:pPr>
    </w:p>
    <w:p w14:paraId="037F9E29" w14:textId="77777777" w:rsidR="006F7F70" w:rsidRPr="006F7F70" w:rsidRDefault="006F7F70" w:rsidP="006F7F70">
      <w:pPr>
        <w:spacing w:after="0" w:line="240" w:lineRule="auto"/>
        <w:rPr>
          <w:lang w:val="es-MX"/>
        </w:rPr>
      </w:pPr>
    </w:p>
    <w:p w14:paraId="60F5CF73" w14:textId="7EDA992A" w:rsidR="006F7F70" w:rsidRPr="006F7F70" w:rsidRDefault="006F7F70" w:rsidP="006F7F70">
      <w:pPr>
        <w:spacing w:after="0" w:line="240" w:lineRule="auto"/>
        <w:rPr>
          <w:lang w:val="es-MX"/>
        </w:rPr>
      </w:pPr>
      <w:r w:rsidRPr="006F7F70">
        <w:rPr>
          <w:b/>
          <w:lang w:val="es-MX"/>
        </w:rPr>
        <w:lastRenderedPageBreak/>
        <w:t>Isla San Benedicto</w:t>
      </w:r>
      <w:r w:rsidRPr="006F7F70">
        <w:rPr>
          <w:lang w:val="es-MX"/>
        </w:rPr>
        <w:t xml:space="preserve">. </w:t>
      </w:r>
      <w:del w:id="78" w:author="Nick Varley" w:date="2018-08-17T09:35:00Z">
        <w:r w:rsidRPr="006F7F70" w:rsidDel="00823110">
          <w:rPr>
            <w:lang w:val="es-MX"/>
          </w:rPr>
          <w:delText>Su origen es volcánico y radica en los movimientos de distensión</w:delText>
        </w:r>
        <w:r w:rsidDel="00823110">
          <w:rPr>
            <w:lang w:val="es-MX"/>
          </w:rPr>
          <w:delText xml:space="preserve"> </w:delText>
        </w:r>
        <w:r w:rsidRPr="006F7F70" w:rsidDel="00823110">
          <w:rPr>
            <w:lang w:val="es-MX"/>
          </w:rPr>
          <w:delText>asociados con fisuras, cañones y montañas submarinas. La isla, de hecho, es la cúspide de</w:delText>
        </w:r>
        <w:r w:rsidDel="00823110">
          <w:rPr>
            <w:lang w:val="es-MX"/>
          </w:rPr>
          <w:delText xml:space="preserve"> </w:delText>
        </w:r>
        <w:r w:rsidRPr="006F7F70" w:rsidDel="00823110">
          <w:rPr>
            <w:lang w:val="es-MX"/>
          </w:rPr>
          <w:delText>una montaña submarina. Ya d</w:delText>
        </w:r>
      </w:del>
      <w:ins w:id="79" w:author="Nick Varley" w:date="2018-08-17T09:35:00Z">
        <w:r w:rsidR="00823110">
          <w:rPr>
            <w:lang w:val="es-MX"/>
          </w:rPr>
          <w:t>D</w:t>
        </w:r>
      </w:ins>
      <w:r w:rsidRPr="006F7F70">
        <w:rPr>
          <w:lang w:val="es-MX"/>
        </w:rPr>
        <w:t>esde 1862, el primer estudio geológico de la isla señalaba su</w:t>
      </w:r>
      <w:r>
        <w:rPr>
          <w:lang w:val="es-MX"/>
        </w:rPr>
        <w:t xml:space="preserve"> </w:t>
      </w:r>
      <w:r w:rsidRPr="006F7F70">
        <w:rPr>
          <w:lang w:val="es-MX"/>
        </w:rPr>
        <w:t xml:space="preserve">constitución petrográfica de basaltos, traquitas, </w:t>
      </w:r>
      <w:proofErr w:type="spellStart"/>
      <w:r w:rsidRPr="006F7F70">
        <w:rPr>
          <w:lang w:val="es-MX"/>
        </w:rPr>
        <w:t>porfiritas</w:t>
      </w:r>
      <w:proofErr w:type="spellEnd"/>
      <w:r w:rsidRPr="006F7F70">
        <w:rPr>
          <w:lang w:val="es-MX"/>
        </w:rPr>
        <w:t xml:space="preserve"> y piedra pómez. Desde el punto de</w:t>
      </w:r>
      <w:r>
        <w:rPr>
          <w:lang w:val="es-MX"/>
        </w:rPr>
        <w:t xml:space="preserve"> </w:t>
      </w:r>
      <w:r w:rsidRPr="006F7F70">
        <w:rPr>
          <w:lang w:val="es-MX"/>
        </w:rPr>
        <w:t>vista geológico, la Isla San Benedicto está dividida en tres regiones:</w:t>
      </w:r>
    </w:p>
    <w:p w14:paraId="51245F9E" w14:textId="2332DA8B" w:rsidR="006F7F70" w:rsidRPr="006F7F70" w:rsidRDefault="006F7F70" w:rsidP="006F7F70">
      <w:pPr>
        <w:spacing w:after="0" w:line="240" w:lineRule="auto"/>
        <w:rPr>
          <w:lang w:val="es-MX"/>
        </w:rPr>
      </w:pPr>
      <w:r w:rsidRPr="006F7F70">
        <w:rPr>
          <w:lang w:val="es-MX"/>
        </w:rPr>
        <w:t>a) La cordillera submarina</w:t>
      </w:r>
      <w:del w:id="80" w:author="Nick Varley" w:date="2018-08-17T09:36:00Z">
        <w:r w:rsidRPr="006F7F70" w:rsidDel="00823110">
          <w:rPr>
            <w:lang w:val="es-MX"/>
          </w:rPr>
          <w:delText xml:space="preserve"> que se extiende por el centro y norte de la isla</w:delText>
        </w:r>
      </w:del>
      <w:r w:rsidRPr="006F7F70">
        <w:rPr>
          <w:lang w:val="es-MX"/>
        </w:rPr>
        <w:t>.</w:t>
      </w:r>
    </w:p>
    <w:p w14:paraId="7B5C44EF" w14:textId="4068690E" w:rsidR="006F7F70" w:rsidRPr="006F7F70" w:rsidRDefault="006F7F70" w:rsidP="006F7F70">
      <w:pPr>
        <w:spacing w:after="0" w:line="240" w:lineRule="auto"/>
        <w:rPr>
          <w:lang w:val="es-MX"/>
        </w:rPr>
      </w:pPr>
      <w:r w:rsidRPr="006F7F70">
        <w:rPr>
          <w:lang w:val="es-MX"/>
        </w:rPr>
        <w:t>b) La región de domos erosionados, flujo de lava y rocas volcánicas, que se distribuyen</w:t>
      </w:r>
      <w:r>
        <w:rPr>
          <w:lang w:val="es-MX"/>
        </w:rPr>
        <w:t xml:space="preserve"> </w:t>
      </w:r>
      <w:r w:rsidRPr="006F7F70">
        <w:rPr>
          <w:lang w:val="es-MX"/>
        </w:rPr>
        <w:t>desde el cráter Herrera al norte de la isla y que incluye La Trinidad y la Roca</w:t>
      </w:r>
      <w:r>
        <w:rPr>
          <w:lang w:val="es-MX"/>
        </w:rPr>
        <w:t xml:space="preserve"> </w:t>
      </w:r>
      <w:proofErr w:type="spellStart"/>
      <w:r w:rsidRPr="006F7F70">
        <w:rPr>
          <w:lang w:val="es-MX"/>
        </w:rPr>
        <w:t>Challenger</w:t>
      </w:r>
      <w:proofErr w:type="spellEnd"/>
      <w:r w:rsidRPr="006F7F70">
        <w:rPr>
          <w:lang w:val="es-MX"/>
        </w:rPr>
        <w:t>.</w:t>
      </w:r>
    </w:p>
    <w:p w14:paraId="1DCD6FF9" w14:textId="107D5001" w:rsidR="006F7F70" w:rsidRDefault="006F7F70" w:rsidP="006F7F70">
      <w:pPr>
        <w:spacing w:after="0" w:line="240" w:lineRule="auto"/>
        <w:rPr>
          <w:lang w:val="es-MX"/>
        </w:rPr>
      </w:pPr>
      <w:r w:rsidRPr="006F7F70">
        <w:rPr>
          <w:lang w:val="es-MX"/>
        </w:rPr>
        <w:t xml:space="preserve">c) Región de tefra (material rocoso fragmentado no consolidado </w:t>
      </w:r>
      <w:del w:id="81" w:author="Nick Varley" w:date="2018-08-17T09:36:00Z">
        <w:r w:rsidRPr="006F7F70" w:rsidDel="00823110">
          <w:rPr>
            <w:lang w:val="es-MX"/>
          </w:rPr>
          <w:delText xml:space="preserve">por </w:delText>
        </w:r>
      </w:del>
      <w:ins w:id="82" w:author="Nick Varley" w:date="2018-08-17T09:36:00Z">
        <w:r w:rsidR="00823110">
          <w:rPr>
            <w:lang w:val="es-MX"/>
          </w:rPr>
          <w:t>generado en</w:t>
        </w:r>
        <w:r w:rsidR="00823110" w:rsidRPr="006F7F70">
          <w:rPr>
            <w:lang w:val="es-MX"/>
          </w:rPr>
          <w:t xml:space="preserve"> </w:t>
        </w:r>
      </w:ins>
      <w:r w:rsidRPr="006F7F70">
        <w:rPr>
          <w:lang w:val="es-MX"/>
        </w:rPr>
        <w:t>la erupción</w:t>
      </w:r>
      <w:ins w:id="83" w:author="Nick Varley" w:date="2018-08-17T09:37:00Z">
        <w:r w:rsidR="00823110">
          <w:rPr>
            <w:lang w:val="es-MX"/>
          </w:rPr>
          <w:t xml:space="preserve"> en 1952-3</w:t>
        </w:r>
      </w:ins>
      <w:r w:rsidRPr="006F7F70">
        <w:rPr>
          <w:lang w:val="es-MX"/>
        </w:rPr>
        <w:t>).</w:t>
      </w:r>
    </w:p>
    <w:p w14:paraId="00930D84" w14:textId="77777777" w:rsidR="006F7F70" w:rsidRPr="006F7F70" w:rsidRDefault="006F7F70" w:rsidP="006F7F70">
      <w:pPr>
        <w:spacing w:after="0" w:line="240" w:lineRule="auto"/>
        <w:rPr>
          <w:lang w:val="es-MX"/>
        </w:rPr>
      </w:pPr>
    </w:p>
    <w:p w14:paraId="05A2524C" w14:textId="23F363C5" w:rsidR="006F7F70" w:rsidRDefault="006F7F70" w:rsidP="006F7F70">
      <w:pPr>
        <w:spacing w:after="0" w:line="240" w:lineRule="auto"/>
        <w:rPr>
          <w:lang w:val="es-MX"/>
        </w:rPr>
      </w:pPr>
      <w:r w:rsidRPr="006F7F70">
        <w:rPr>
          <w:lang w:val="es-MX"/>
        </w:rPr>
        <w:t>El norte de la isla, que incluye el cráter Herrera y el cerro de López de Villalobos, consiste en</w:t>
      </w:r>
      <w:r>
        <w:rPr>
          <w:lang w:val="es-MX"/>
        </w:rPr>
        <w:t xml:space="preserve"> </w:t>
      </w:r>
      <w:r w:rsidRPr="006F7F70">
        <w:rPr>
          <w:lang w:val="es-MX"/>
        </w:rPr>
        <w:t>flujos máficos, traquitas y tefra. A partir de estas dos elevaciones hay flujo de traquibasaltos</w:t>
      </w:r>
      <w:r>
        <w:rPr>
          <w:lang w:val="es-MX"/>
        </w:rPr>
        <w:t xml:space="preserve"> </w:t>
      </w:r>
      <w:r w:rsidRPr="006F7F70">
        <w:rPr>
          <w:lang w:val="es-MX"/>
        </w:rPr>
        <w:t>que se extienden desde la parte norte del cráter Herrera al cerro López de Villalobos. En</w:t>
      </w:r>
      <w:r>
        <w:rPr>
          <w:lang w:val="es-MX"/>
        </w:rPr>
        <w:t xml:space="preserve"> </w:t>
      </w:r>
      <w:r w:rsidRPr="006F7F70">
        <w:rPr>
          <w:lang w:val="es-MX"/>
        </w:rPr>
        <w:t>particular, el cerro López de Villalobos es complejo geológicamente, muestra una secuencia</w:t>
      </w:r>
      <w:r>
        <w:rPr>
          <w:lang w:val="es-MX"/>
        </w:rPr>
        <w:t xml:space="preserve"> </w:t>
      </w:r>
      <w:r w:rsidRPr="006F7F70">
        <w:rPr>
          <w:lang w:val="es-MX"/>
        </w:rPr>
        <w:t>de lavas traquíticas y tobas andesíticas sódicas, así como tobas.</w:t>
      </w:r>
    </w:p>
    <w:p w14:paraId="21C7D08E" w14:textId="77777777" w:rsidR="006F7F70" w:rsidRPr="006F7F70" w:rsidRDefault="006F7F70" w:rsidP="006F7F70">
      <w:pPr>
        <w:spacing w:after="0" w:line="240" w:lineRule="auto"/>
        <w:rPr>
          <w:lang w:val="es-MX"/>
        </w:rPr>
      </w:pPr>
    </w:p>
    <w:p w14:paraId="18A14B90" w14:textId="6D20801F" w:rsidR="006F7F70" w:rsidRDefault="006F7F70" w:rsidP="006F7F70">
      <w:pPr>
        <w:spacing w:after="0" w:line="240" w:lineRule="auto"/>
        <w:rPr>
          <w:lang w:val="es-MX"/>
        </w:rPr>
      </w:pPr>
      <w:r w:rsidRPr="006F7F70">
        <w:rPr>
          <w:lang w:val="es-MX"/>
        </w:rPr>
        <w:t xml:space="preserve">En la misma región norte, pero en la zona de Punta </w:t>
      </w:r>
      <w:proofErr w:type="spellStart"/>
      <w:r w:rsidRPr="006F7F70">
        <w:rPr>
          <w:lang w:val="es-MX"/>
        </w:rPr>
        <w:t>Ortalán</w:t>
      </w:r>
      <w:proofErr w:type="spellEnd"/>
      <w:r w:rsidRPr="006F7F70">
        <w:rPr>
          <w:lang w:val="es-MX"/>
        </w:rPr>
        <w:t xml:space="preserve">, hay flujos de </w:t>
      </w:r>
      <w:proofErr w:type="spellStart"/>
      <w:r w:rsidRPr="006F7F70">
        <w:rPr>
          <w:lang w:val="es-MX"/>
        </w:rPr>
        <w:t>traquiandesita</w:t>
      </w:r>
      <w:proofErr w:type="spellEnd"/>
      <w:r w:rsidRPr="006F7F70">
        <w:rPr>
          <w:lang w:val="es-MX"/>
        </w:rPr>
        <w:t>, roca</w:t>
      </w:r>
      <w:r>
        <w:rPr>
          <w:lang w:val="es-MX"/>
        </w:rPr>
        <w:t xml:space="preserve"> </w:t>
      </w:r>
      <w:r w:rsidRPr="006F7F70">
        <w:rPr>
          <w:lang w:val="es-MX"/>
        </w:rPr>
        <w:t xml:space="preserve">volcánica y flujos de traquibasaltos. En contraste, Punta </w:t>
      </w:r>
      <w:proofErr w:type="spellStart"/>
      <w:r w:rsidRPr="006F7F70">
        <w:rPr>
          <w:lang w:val="es-MX"/>
        </w:rPr>
        <w:t>Intrepid</w:t>
      </w:r>
      <w:proofErr w:type="spellEnd"/>
      <w:r w:rsidRPr="006F7F70">
        <w:rPr>
          <w:lang w:val="es-MX"/>
        </w:rPr>
        <w:t xml:space="preserve"> corresponde a coladas que</w:t>
      </w:r>
      <w:r>
        <w:rPr>
          <w:lang w:val="es-MX"/>
        </w:rPr>
        <w:t xml:space="preserve"> </w:t>
      </w:r>
      <w:r w:rsidRPr="006F7F70">
        <w:rPr>
          <w:lang w:val="es-MX"/>
        </w:rPr>
        <w:t>se originaron en el cerro López de Villalobos; su composición geológica se basa en lava</w:t>
      </w:r>
      <w:r>
        <w:rPr>
          <w:lang w:val="es-MX"/>
        </w:rPr>
        <w:t xml:space="preserve"> </w:t>
      </w:r>
      <w:proofErr w:type="spellStart"/>
      <w:r w:rsidRPr="006F7F70">
        <w:rPr>
          <w:lang w:val="es-MX"/>
        </w:rPr>
        <w:t>traquítica</w:t>
      </w:r>
      <w:proofErr w:type="spellEnd"/>
      <w:r w:rsidRPr="006F7F70">
        <w:rPr>
          <w:lang w:val="es-MX"/>
        </w:rPr>
        <w:t xml:space="preserve"> y </w:t>
      </w:r>
      <w:proofErr w:type="spellStart"/>
      <w:r w:rsidRPr="006F7F70">
        <w:rPr>
          <w:lang w:val="es-MX"/>
        </w:rPr>
        <w:t>traquiandesita</w:t>
      </w:r>
      <w:proofErr w:type="spellEnd"/>
      <w:r w:rsidRPr="006F7F70">
        <w:rPr>
          <w:lang w:val="es-MX"/>
        </w:rPr>
        <w:t>.</w:t>
      </w:r>
    </w:p>
    <w:p w14:paraId="12E024F1" w14:textId="77777777" w:rsidR="006F7F70" w:rsidRPr="006F7F70" w:rsidRDefault="006F7F70" w:rsidP="006F7F70">
      <w:pPr>
        <w:spacing w:after="0" w:line="240" w:lineRule="auto"/>
        <w:rPr>
          <w:lang w:val="es-MX"/>
        </w:rPr>
      </w:pPr>
    </w:p>
    <w:p w14:paraId="2CA3560E" w14:textId="1B632E9B" w:rsidR="006F7F70" w:rsidRDefault="006F7F70" w:rsidP="006F7F70">
      <w:pPr>
        <w:spacing w:after="0" w:line="240" w:lineRule="auto"/>
        <w:rPr>
          <w:lang w:val="es-MX"/>
        </w:rPr>
      </w:pPr>
      <w:r w:rsidRPr="006F7F70">
        <w:rPr>
          <w:lang w:val="es-MX"/>
        </w:rPr>
        <w:t>Para el caso de la Punta Oaxaca, predominan la traquita y otras rocas volcánicas, mientras</w:t>
      </w:r>
      <w:r>
        <w:rPr>
          <w:lang w:val="es-MX"/>
        </w:rPr>
        <w:t xml:space="preserve"> </w:t>
      </w:r>
      <w:r w:rsidRPr="006F7F70">
        <w:rPr>
          <w:lang w:val="es-MX"/>
        </w:rPr>
        <w:t xml:space="preserve">que el cráter Herrera y Roca </w:t>
      </w:r>
      <w:proofErr w:type="spellStart"/>
      <w:r w:rsidRPr="006F7F70">
        <w:rPr>
          <w:lang w:val="es-MX"/>
        </w:rPr>
        <w:t>Challenger</w:t>
      </w:r>
      <w:proofErr w:type="spellEnd"/>
      <w:r w:rsidRPr="006F7F70">
        <w:rPr>
          <w:lang w:val="es-MX"/>
        </w:rPr>
        <w:t xml:space="preserve"> son de forma cilíndrica y cuentan con una altura de</w:t>
      </w:r>
      <w:r>
        <w:rPr>
          <w:lang w:val="es-MX"/>
        </w:rPr>
        <w:t xml:space="preserve"> </w:t>
      </w:r>
      <w:r w:rsidRPr="006F7F70">
        <w:rPr>
          <w:lang w:val="es-MX"/>
        </w:rPr>
        <w:t xml:space="preserve">166 msnm. La Roca </w:t>
      </w:r>
      <w:proofErr w:type="spellStart"/>
      <w:r w:rsidRPr="006F7F70">
        <w:rPr>
          <w:lang w:val="es-MX"/>
        </w:rPr>
        <w:t>Challenger</w:t>
      </w:r>
      <w:proofErr w:type="spellEnd"/>
      <w:r w:rsidRPr="006F7F70">
        <w:rPr>
          <w:lang w:val="es-MX"/>
        </w:rPr>
        <w:t xml:space="preserve"> tiene un diámetro aproximado de 660 m, un volumen</w:t>
      </w:r>
      <w:r>
        <w:rPr>
          <w:lang w:val="es-MX"/>
        </w:rPr>
        <w:t xml:space="preserve"> </w:t>
      </w:r>
      <w:r w:rsidRPr="006F7F70">
        <w:rPr>
          <w:lang w:val="es-MX"/>
        </w:rPr>
        <w:t>estimado de 433 millones de metros cúbicos y la cima es poco convexa. Para el cráter Herrera</w:t>
      </w:r>
      <w:r>
        <w:rPr>
          <w:lang w:val="es-MX"/>
        </w:rPr>
        <w:t xml:space="preserve"> </w:t>
      </w:r>
      <w:r w:rsidRPr="006F7F70">
        <w:rPr>
          <w:lang w:val="es-MX"/>
        </w:rPr>
        <w:t>se estima un diámetro de 1,000 m y un volumen de 500 a 1,160 millones de metros cúbicos, la</w:t>
      </w:r>
      <w:r>
        <w:rPr>
          <w:lang w:val="es-MX"/>
        </w:rPr>
        <w:t xml:space="preserve"> </w:t>
      </w:r>
      <w:r w:rsidRPr="006F7F70">
        <w:rPr>
          <w:lang w:val="es-MX"/>
        </w:rPr>
        <w:t xml:space="preserve">cima está compuesta por lava </w:t>
      </w:r>
      <w:proofErr w:type="spellStart"/>
      <w:r w:rsidRPr="006F7F70">
        <w:rPr>
          <w:lang w:val="es-MX"/>
        </w:rPr>
        <w:t>traquítica</w:t>
      </w:r>
      <w:proofErr w:type="spellEnd"/>
      <w:r w:rsidRPr="006F7F70">
        <w:rPr>
          <w:lang w:val="es-MX"/>
        </w:rPr>
        <w:t xml:space="preserve"> </w:t>
      </w:r>
      <w:proofErr w:type="spellStart"/>
      <w:r w:rsidRPr="006F7F70">
        <w:rPr>
          <w:lang w:val="es-MX"/>
        </w:rPr>
        <w:t>porfirítica</w:t>
      </w:r>
      <w:proofErr w:type="spellEnd"/>
      <w:r w:rsidRPr="006F7F70">
        <w:rPr>
          <w:lang w:val="es-MX"/>
        </w:rPr>
        <w:t>.</w:t>
      </w:r>
    </w:p>
    <w:p w14:paraId="46FFA954" w14:textId="77777777" w:rsidR="006F7F70" w:rsidRPr="006F7F70" w:rsidRDefault="006F7F70" w:rsidP="006F7F70">
      <w:pPr>
        <w:spacing w:after="0" w:line="240" w:lineRule="auto"/>
        <w:rPr>
          <w:lang w:val="es-MX"/>
        </w:rPr>
      </w:pPr>
    </w:p>
    <w:p w14:paraId="4E20A935" w14:textId="49949AAC" w:rsidR="006F7F70" w:rsidRDefault="006F7F70" w:rsidP="006F7F70">
      <w:pPr>
        <w:spacing w:after="0" w:line="240" w:lineRule="auto"/>
        <w:rPr>
          <w:lang w:val="es-MX"/>
        </w:rPr>
      </w:pPr>
      <w:r w:rsidRPr="006F7F70">
        <w:rPr>
          <w:lang w:val="es-MX"/>
        </w:rPr>
        <w:t>La isla presentó actividad volcánica en 1948 y el 1 de agosto de 1952, cuando nació el Volcán</w:t>
      </w:r>
      <w:r>
        <w:rPr>
          <w:lang w:val="es-MX"/>
        </w:rPr>
        <w:t xml:space="preserve"> </w:t>
      </w:r>
      <w:r w:rsidRPr="006F7F70">
        <w:rPr>
          <w:lang w:val="es-MX"/>
        </w:rPr>
        <w:t>Bárcena, que prácticamente haría desaparecer toda la fauna y flora de la isla (Richards,</w:t>
      </w:r>
      <w:r>
        <w:rPr>
          <w:lang w:val="es-MX"/>
        </w:rPr>
        <w:t xml:space="preserve"> </w:t>
      </w:r>
      <w:r w:rsidRPr="006F7F70">
        <w:rPr>
          <w:lang w:val="es-MX"/>
        </w:rPr>
        <w:t xml:space="preserve">1959). El Volcán Bárcena </w:t>
      </w:r>
      <w:del w:id="84" w:author="Nick Varley" w:date="2018-08-17T09:40:00Z">
        <w:r w:rsidRPr="006F7F70" w:rsidDel="00823110">
          <w:rPr>
            <w:lang w:val="es-MX"/>
          </w:rPr>
          <w:delText xml:space="preserve">emerge como parte fundamental de la cordillera submarina, </w:delText>
        </w:r>
      </w:del>
      <w:r w:rsidRPr="006F7F70">
        <w:rPr>
          <w:lang w:val="es-MX"/>
        </w:rPr>
        <w:t>tiene</w:t>
      </w:r>
      <w:r>
        <w:rPr>
          <w:lang w:val="es-MX"/>
        </w:rPr>
        <w:t xml:space="preserve"> </w:t>
      </w:r>
      <w:r w:rsidRPr="006F7F70">
        <w:rPr>
          <w:lang w:val="es-MX"/>
        </w:rPr>
        <w:t xml:space="preserve">una altitud máxima de 374 m y una pendiente de 33°, su composición es </w:t>
      </w:r>
      <w:proofErr w:type="spellStart"/>
      <w:r w:rsidRPr="006F7F70">
        <w:rPr>
          <w:lang w:val="es-MX"/>
        </w:rPr>
        <w:t>traquítica</w:t>
      </w:r>
      <w:proofErr w:type="spellEnd"/>
      <w:r w:rsidRPr="006F7F70">
        <w:rPr>
          <w:lang w:val="es-MX"/>
        </w:rPr>
        <w:t xml:space="preserve">, </w:t>
      </w:r>
      <w:ins w:id="85" w:author="Nick Varley" w:date="2018-08-17T09:38:00Z">
        <w:r w:rsidR="00823110">
          <w:rPr>
            <w:lang w:val="es-MX"/>
          </w:rPr>
          <w:t>y representa un cono de toba, resultado de la erupci</w:t>
        </w:r>
      </w:ins>
      <w:ins w:id="86" w:author="Nick Varley" w:date="2018-08-17T09:39:00Z">
        <w:r w:rsidR="00823110">
          <w:rPr>
            <w:lang w:val="es-MX"/>
          </w:rPr>
          <w:t xml:space="preserve">ón freatomagmática </w:t>
        </w:r>
      </w:ins>
      <w:del w:id="87" w:author="Nick Varley" w:date="2018-08-17T09:38:00Z">
        <w:r w:rsidRPr="006F7F70" w:rsidDel="00823110">
          <w:rPr>
            <w:lang w:val="es-MX"/>
          </w:rPr>
          <w:delText>también</w:delText>
        </w:r>
        <w:r w:rsidDel="00823110">
          <w:rPr>
            <w:lang w:val="es-MX"/>
          </w:rPr>
          <w:delText xml:space="preserve"> </w:delText>
        </w:r>
        <w:r w:rsidRPr="006F7F70" w:rsidDel="00823110">
          <w:rPr>
            <w:lang w:val="es-MX"/>
          </w:rPr>
          <w:delText>cuenta con piroclastos asociados con el montículo cinerítico que se localiza al sur de la isla</w:delText>
        </w:r>
        <w:r w:rsidDel="00823110">
          <w:rPr>
            <w:lang w:val="es-MX"/>
          </w:rPr>
          <w:delText xml:space="preserve"> </w:delText>
        </w:r>
      </w:del>
      <w:r w:rsidRPr="006F7F70">
        <w:rPr>
          <w:lang w:val="es-MX"/>
        </w:rPr>
        <w:t xml:space="preserve">(Richards, 1964 y 1966). </w:t>
      </w:r>
      <w:del w:id="88" w:author="Nick Varley" w:date="2018-08-17T09:39:00Z">
        <w:r w:rsidRPr="006F7F70" w:rsidDel="00823110">
          <w:rPr>
            <w:lang w:val="es-MX"/>
          </w:rPr>
          <w:delText>El volcán provocó</w:delText>
        </w:r>
      </w:del>
      <w:ins w:id="89" w:author="Nick Varley" w:date="2018-08-17T09:39:00Z">
        <w:r w:rsidR="00823110">
          <w:rPr>
            <w:lang w:val="es-MX"/>
          </w:rPr>
          <w:t>Durante la última fase de la erupción se produjo</w:t>
        </w:r>
      </w:ins>
      <w:r w:rsidRPr="006F7F70">
        <w:rPr>
          <w:lang w:val="es-MX"/>
        </w:rPr>
        <w:t xml:space="preserve"> una colada de lava localizada en la porción</w:t>
      </w:r>
      <w:r>
        <w:rPr>
          <w:lang w:val="es-MX"/>
        </w:rPr>
        <w:t xml:space="preserve"> </w:t>
      </w:r>
      <w:r w:rsidRPr="006F7F70">
        <w:rPr>
          <w:lang w:val="es-MX"/>
        </w:rPr>
        <w:t>sureste de Isla San Benedicto.</w:t>
      </w:r>
    </w:p>
    <w:p w14:paraId="7A8D54DB" w14:textId="77777777" w:rsidR="006F7F70" w:rsidRPr="006F7F70" w:rsidRDefault="006F7F70" w:rsidP="006F7F70">
      <w:pPr>
        <w:spacing w:after="0" w:line="240" w:lineRule="auto"/>
        <w:rPr>
          <w:lang w:val="es-MX"/>
        </w:rPr>
      </w:pPr>
    </w:p>
    <w:p w14:paraId="69A411CF" w14:textId="095987C1" w:rsidR="006F7F70" w:rsidRDefault="006F7F70" w:rsidP="006F7F70">
      <w:pPr>
        <w:spacing w:after="0" w:line="240" w:lineRule="auto"/>
        <w:rPr>
          <w:lang w:val="es-MX"/>
        </w:rPr>
      </w:pPr>
      <w:r w:rsidRPr="006F7F70">
        <w:rPr>
          <w:b/>
          <w:lang w:val="es-MX"/>
        </w:rPr>
        <w:t>Isla Roca Partida</w:t>
      </w:r>
      <w:r w:rsidRPr="006F7F70">
        <w:rPr>
          <w:lang w:val="es-MX"/>
        </w:rPr>
        <w:t>. Como en las otras islas, Roca Partida es la cima de un estratovolcán</w:t>
      </w:r>
      <w:r>
        <w:rPr>
          <w:lang w:val="es-MX"/>
        </w:rPr>
        <w:t xml:space="preserve"> </w:t>
      </w:r>
      <w:r w:rsidRPr="006F7F70">
        <w:rPr>
          <w:lang w:val="es-MX"/>
        </w:rPr>
        <w:t>submarino que ha dado lugar a traquiandesitas. En los diagramas de variaciones de</w:t>
      </w:r>
      <w:r>
        <w:rPr>
          <w:lang w:val="es-MX"/>
        </w:rPr>
        <w:t xml:space="preserve"> </w:t>
      </w:r>
      <w:r w:rsidRPr="006F7F70">
        <w:rPr>
          <w:lang w:val="es-MX"/>
        </w:rPr>
        <w:t>estructuras, aparecen más cerca de los traquibasaltos e intermedias entre las rocas ácidas de</w:t>
      </w:r>
      <w:r>
        <w:rPr>
          <w:lang w:val="es-MX"/>
        </w:rPr>
        <w:t xml:space="preserve"> </w:t>
      </w:r>
      <w:r w:rsidRPr="006F7F70">
        <w:rPr>
          <w:lang w:val="es-MX"/>
        </w:rPr>
        <w:t>las islas San Benedicto y Socorro, en contraste con las estructuras básicas de Isla Clarión</w:t>
      </w:r>
      <w:r>
        <w:rPr>
          <w:lang w:val="es-MX"/>
        </w:rPr>
        <w:t xml:space="preserve"> </w:t>
      </w:r>
      <w:r w:rsidRPr="006F7F70">
        <w:rPr>
          <w:lang w:val="es-MX"/>
        </w:rPr>
        <w:t>(Richards, 1964 y 1966). En general, las rocas de la Isla Roca Partida tienen el dominio de</w:t>
      </w:r>
      <w:r>
        <w:rPr>
          <w:lang w:val="es-MX"/>
        </w:rPr>
        <w:t xml:space="preserve"> </w:t>
      </w:r>
      <w:r w:rsidRPr="006F7F70">
        <w:rPr>
          <w:lang w:val="es-MX"/>
        </w:rPr>
        <w:t xml:space="preserve">anfíboles y </w:t>
      </w:r>
      <w:proofErr w:type="spellStart"/>
      <w:r w:rsidRPr="006F7F70">
        <w:rPr>
          <w:lang w:val="es-MX"/>
        </w:rPr>
        <w:t>piróxenos</w:t>
      </w:r>
      <w:proofErr w:type="spellEnd"/>
      <w:r w:rsidRPr="006F7F70">
        <w:rPr>
          <w:lang w:val="es-MX"/>
        </w:rPr>
        <w:t xml:space="preserve"> sódicos, donde domina el sodio sobre el potasio, así como la escasez</w:t>
      </w:r>
      <w:r>
        <w:rPr>
          <w:lang w:val="es-MX"/>
        </w:rPr>
        <w:t xml:space="preserve"> </w:t>
      </w:r>
      <w:r w:rsidRPr="006F7F70">
        <w:rPr>
          <w:lang w:val="es-MX"/>
        </w:rPr>
        <w:t xml:space="preserve">de </w:t>
      </w:r>
      <w:proofErr w:type="spellStart"/>
      <w:r w:rsidRPr="006F7F70">
        <w:rPr>
          <w:lang w:val="es-MX"/>
        </w:rPr>
        <w:t>plagioclasa</w:t>
      </w:r>
      <w:proofErr w:type="spellEnd"/>
      <w:r w:rsidRPr="006F7F70">
        <w:rPr>
          <w:lang w:val="es-MX"/>
        </w:rPr>
        <w:t>.</w:t>
      </w:r>
    </w:p>
    <w:p w14:paraId="4AB9B022" w14:textId="77777777" w:rsidR="006F7F70" w:rsidRPr="006F7F70" w:rsidRDefault="006F7F70" w:rsidP="006F7F70">
      <w:pPr>
        <w:spacing w:after="0" w:line="240" w:lineRule="auto"/>
        <w:rPr>
          <w:lang w:val="es-MX"/>
        </w:rPr>
      </w:pPr>
    </w:p>
    <w:sectPr w:rsidR="006F7F70" w:rsidRPr="006F7F7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0" w:author="Nick Varley" w:date="2018-08-14T23:30:00Z" w:initials="NV">
    <w:p w14:paraId="0EDB90CF" w14:textId="77777777" w:rsidR="003D43D7" w:rsidRDefault="003D43D7">
      <w:pPr>
        <w:pStyle w:val="Textocomentario"/>
      </w:pPr>
      <w:r>
        <w:rPr>
          <w:rStyle w:val="Refdecomentario"/>
        </w:rPr>
        <w:annotationRef/>
      </w:r>
      <w:proofErr w:type="spellStart"/>
      <w:r w:rsidRPr="003D43D7">
        <w:rPr>
          <w:lang w:val="es-MX"/>
        </w:rPr>
        <w:t>Siebe</w:t>
      </w:r>
      <w:proofErr w:type="spellEnd"/>
      <w:r w:rsidRPr="003D43D7">
        <w:rPr>
          <w:lang w:val="es-MX"/>
        </w:rPr>
        <w:t xml:space="preserve">, C., </w:t>
      </w:r>
      <w:proofErr w:type="spellStart"/>
      <w:r w:rsidRPr="003D43D7">
        <w:rPr>
          <w:lang w:val="es-MX"/>
        </w:rPr>
        <w:t>Komorowski</w:t>
      </w:r>
      <w:proofErr w:type="spellEnd"/>
      <w:r w:rsidRPr="003D43D7">
        <w:rPr>
          <w:lang w:val="es-MX"/>
        </w:rPr>
        <w:t xml:space="preserve">, J.-C., Navarro, C., </w:t>
      </w:r>
      <w:proofErr w:type="spellStart"/>
      <w:r w:rsidRPr="003D43D7">
        <w:rPr>
          <w:lang w:val="es-MX"/>
        </w:rPr>
        <w:t>McHone</w:t>
      </w:r>
      <w:proofErr w:type="spellEnd"/>
      <w:r w:rsidRPr="003D43D7">
        <w:rPr>
          <w:lang w:val="es-MX"/>
        </w:rPr>
        <w:t xml:space="preserve">, J., Delgado, H. and Cortés, A., 1995. </w:t>
      </w:r>
      <w:r w:rsidRPr="003D43D7">
        <w:t xml:space="preserve">Submarine eruption near Socorro Island, Mexico: Geochemistry and scanning electron microscopy studies of floating scoria and </w:t>
      </w:r>
      <w:proofErr w:type="spellStart"/>
      <w:r w:rsidRPr="003D43D7">
        <w:t>reticulite</w:t>
      </w:r>
      <w:proofErr w:type="spellEnd"/>
      <w:r w:rsidRPr="003D43D7">
        <w:t>. Journal of Volcanology and Geothermal Research, 68: 239-271.</w:t>
      </w:r>
    </w:p>
  </w:comment>
  <w:comment w:id="34" w:author="Nick Varley" w:date="2018-08-14T12:52:00Z" w:initials="NV">
    <w:p w14:paraId="184F1E2F" w14:textId="77777777" w:rsidR="00B26F0C" w:rsidRPr="00B26F0C" w:rsidRDefault="00B26F0C">
      <w:pPr>
        <w:pStyle w:val="Textocomentario"/>
        <w:rPr>
          <w:lang w:val="es-MX"/>
        </w:rPr>
      </w:pPr>
      <w:r>
        <w:rPr>
          <w:rStyle w:val="Refdecomentario"/>
        </w:rPr>
        <w:annotationRef/>
      </w:r>
      <w:proofErr w:type="spellStart"/>
      <w:r w:rsidRPr="00BD336C">
        <w:rPr>
          <w:lang w:val="es-MX"/>
        </w:rPr>
        <w:t>Bohrson</w:t>
      </w:r>
      <w:proofErr w:type="spellEnd"/>
      <w:r w:rsidRPr="00BD336C">
        <w:rPr>
          <w:lang w:val="es-MX"/>
        </w:rPr>
        <w:t xml:space="preserve"> tomo las ideas de él. </w:t>
      </w:r>
      <w:r w:rsidRPr="00B26F0C">
        <w:t xml:space="preserve">Bryan, W.B., 1966. History and mechanism of eruption of soda-rhyolite and alkali basalt, Socorro Island, Mexico. </w:t>
      </w:r>
      <w:r w:rsidRPr="00B26F0C">
        <w:rPr>
          <w:lang w:val="es-MX"/>
        </w:rPr>
        <w:t xml:space="preserve">Bull </w:t>
      </w:r>
      <w:proofErr w:type="spellStart"/>
      <w:r w:rsidRPr="00B26F0C">
        <w:rPr>
          <w:lang w:val="es-MX"/>
        </w:rPr>
        <w:t>Volcanol</w:t>
      </w:r>
      <w:proofErr w:type="spellEnd"/>
      <w:r w:rsidRPr="00B26F0C">
        <w:rPr>
          <w:lang w:val="es-MX"/>
        </w:rPr>
        <w:t>, 29: 453-480.</w:t>
      </w:r>
    </w:p>
  </w:comment>
  <w:comment w:id="71" w:author="Nick Varley" w:date="2018-08-17T08:11:00Z" w:initials="NV">
    <w:p w14:paraId="61834601" w14:textId="5FDB951A" w:rsidR="00D36E7A" w:rsidRDefault="00D36E7A">
      <w:pPr>
        <w:pStyle w:val="Textocomentario"/>
      </w:pPr>
      <w:r>
        <w:rPr>
          <w:rStyle w:val="Refdecomentario"/>
        </w:rPr>
        <w:annotationRef/>
      </w:r>
      <w:proofErr w:type="spellStart"/>
      <w:r w:rsidRPr="00D36E7A">
        <w:t>Paoletti</w:t>
      </w:r>
      <w:proofErr w:type="spellEnd"/>
      <w:r w:rsidRPr="00D36E7A">
        <w:t xml:space="preserve">, V., Gruber, S., Varley, N., </w:t>
      </w:r>
      <w:proofErr w:type="spellStart"/>
      <w:r w:rsidRPr="00D36E7A">
        <w:t>D’Antonio</w:t>
      </w:r>
      <w:proofErr w:type="spellEnd"/>
      <w:r w:rsidRPr="00D36E7A">
        <w:t xml:space="preserve">, M., Supper, R. and </w:t>
      </w:r>
      <w:proofErr w:type="spellStart"/>
      <w:r w:rsidRPr="00D36E7A">
        <w:t>Motschka</w:t>
      </w:r>
      <w:proofErr w:type="spellEnd"/>
      <w:r w:rsidRPr="00D36E7A">
        <w:t>, K., 2016. Insights into the Structure and Surface Geology of Isla Socorro, Mexico, from Airborne Magnetic and Gamma-Ray Surveys. Surveys in Geophysics, 37(3): 601-623.</w:t>
      </w:r>
    </w:p>
  </w:comment>
  <w:comment w:id="72" w:author="Nick Varley" w:date="2018-08-17T09:28:00Z" w:initials="NV">
    <w:p w14:paraId="1B4D7DC4" w14:textId="290733F9" w:rsidR="00BD336C" w:rsidRDefault="00BD336C">
      <w:pPr>
        <w:pStyle w:val="Textocomentario"/>
      </w:pPr>
      <w:r>
        <w:rPr>
          <w:rStyle w:val="Refdecomentario"/>
        </w:rPr>
        <w:annotationRef/>
      </w:r>
      <w:proofErr w:type="spellStart"/>
      <w:r w:rsidRPr="00BD336C">
        <w:t>Taran</w:t>
      </w:r>
      <w:proofErr w:type="spellEnd"/>
      <w:r w:rsidRPr="00BD336C">
        <w:t xml:space="preserve">, Y.A., </w:t>
      </w:r>
      <w:proofErr w:type="spellStart"/>
      <w:r w:rsidRPr="00BD336C">
        <w:t>Varley</w:t>
      </w:r>
      <w:proofErr w:type="spellEnd"/>
      <w:r w:rsidRPr="00BD336C">
        <w:t xml:space="preserve">, N.R., </w:t>
      </w:r>
      <w:proofErr w:type="spellStart"/>
      <w:r w:rsidRPr="00BD336C">
        <w:t>Inguaggiato</w:t>
      </w:r>
      <w:proofErr w:type="spellEnd"/>
      <w:r w:rsidRPr="00BD336C">
        <w:t xml:space="preserve">, S. and Cienfuegos, E., 2010. Geochemistry of H2- and CH4-enriched hydrothermal fluids of Socorro Island, Revillagigedo Archipelago, Mexico. Evidence for </w:t>
      </w:r>
      <w:proofErr w:type="spellStart"/>
      <w:r w:rsidRPr="00BD336C">
        <w:t>serpentinization</w:t>
      </w:r>
      <w:proofErr w:type="spellEnd"/>
      <w:r w:rsidRPr="00BD336C">
        <w:t xml:space="preserve"> and </w:t>
      </w:r>
      <w:proofErr w:type="spellStart"/>
      <w:r w:rsidRPr="00BD336C">
        <w:t>abiogenic</w:t>
      </w:r>
      <w:proofErr w:type="spellEnd"/>
      <w:r w:rsidRPr="00BD336C">
        <w:t xml:space="preserve"> methane. </w:t>
      </w:r>
      <w:proofErr w:type="spellStart"/>
      <w:proofErr w:type="gramStart"/>
      <w:r w:rsidRPr="00BD336C">
        <w:t>doi</w:t>
      </w:r>
      <w:proofErr w:type="spellEnd"/>
      <w:proofErr w:type="gramEnd"/>
      <w:r w:rsidRPr="00BD336C">
        <w:t>: 10.1111/j.1468-8123.2010.00314.x, 10(4): 542-555.</w:t>
      </w:r>
    </w:p>
  </w:comment>
  <w:comment w:id="73" w:author="Nick Varley" w:date="2018-08-16T23:14:00Z" w:initials="NV">
    <w:p w14:paraId="2AB7A56E" w14:textId="452A905F" w:rsidR="00FF4831" w:rsidRPr="00FF4831" w:rsidRDefault="00FF4831">
      <w:pPr>
        <w:pStyle w:val="Textocomentario"/>
        <w:rPr>
          <w:lang w:val="es-MX"/>
        </w:rPr>
      </w:pPr>
      <w:r>
        <w:rPr>
          <w:rStyle w:val="Refdecomentario"/>
        </w:rPr>
        <w:annotationRef/>
      </w:r>
      <w:r w:rsidRPr="00FF4831">
        <w:rPr>
          <w:lang w:val="es-MX"/>
        </w:rPr>
        <w:t>Mucha es repetición de arriba. Recomiendo que juntan todo en una secci</w:t>
      </w:r>
      <w:r>
        <w:rPr>
          <w:lang w:val="es-MX"/>
        </w:rPr>
        <w:t xml:space="preserve">ón. </w:t>
      </w:r>
    </w:p>
  </w:comment>
  <w:comment w:id="76" w:author="Nick Varley" w:date="2018-08-17T09:34:00Z" w:initials="NV">
    <w:p w14:paraId="60C30692" w14:textId="5EF4F642" w:rsidR="00BD336C" w:rsidRPr="00BD336C" w:rsidRDefault="00BD336C">
      <w:pPr>
        <w:pStyle w:val="Textocomentario"/>
        <w:rPr>
          <w:lang w:val="es-MX"/>
        </w:rPr>
      </w:pPr>
      <w:r>
        <w:rPr>
          <w:rStyle w:val="Refdecomentario"/>
        </w:rPr>
        <w:annotationRef/>
      </w:r>
      <w:r w:rsidRPr="00BD336C">
        <w:rPr>
          <w:lang w:val="es-MX"/>
        </w:rPr>
        <w:t>Mejor en la introducción al Archipi</w:t>
      </w:r>
      <w:r>
        <w:rPr>
          <w:lang w:val="es-MX"/>
        </w:rPr>
        <w:t>élago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DB90CF" w15:done="0"/>
  <w15:commentEx w15:paraId="184F1E2F" w15:done="0"/>
  <w15:commentEx w15:paraId="61834601" w15:done="0"/>
  <w15:commentEx w15:paraId="1B4D7DC4" w15:done="0"/>
  <w15:commentEx w15:paraId="2AB7A56E" w15:done="0"/>
  <w15:commentEx w15:paraId="60C3069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k Varley">
    <w15:presenceInfo w15:providerId="Windows Live" w15:userId="24a141c520d229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C22"/>
    <w:rsid w:val="00004497"/>
    <w:rsid w:val="000329FC"/>
    <w:rsid w:val="000D5CD4"/>
    <w:rsid w:val="0010671D"/>
    <w:rsid w:val="00134066"/>
    <w:rsid w:val="00160BD0"/>
    <w:rsid w:val="00172B72"/>
    <w:rsid w:val="001A4923"/>
    <w:rsid w:val="001C1E77"/>
    <w:rsid w:val="001C26ED"/>
    <w:rsid w:val="001C6C22"/>
    <w:rsid w:val="001D76E2"/>
    <w:rsid w:val="00200980"/>
    <w:rsid w:val="00202D53"/>
    <w:rsid w:val="00262F46"/>
    <w:rsid w:val="00303E7D"/>
    <w:rsid w:val="00343550"/>
    <w:rsid w:val="0039583A"/>
    <w:rsid w:val="003D43D7"/>
    <w:rsid w:val="004F3E9D"/>
    <w:rsid w:val="0055300A"/>
    <w:rsid w:val="005D6D7D"/>
    <w:rsid w:val="006A16CC"/>
    <w:rsid w:val="006B0D4D"/>
    <w:rsid w:val="006F7F70"/>
    <w:rsid w:val="007D7738"/>
    <w:rsid w:val="00823110"/>
    <w:rsid w:val="008E1B4F"/>
    <w:rsid w:val="008F23C2"/>
    <w:rsid w:val="00904627"/>
    <w:rsid w:val="0091210D"/>
    <w:rsid w:val="0091442C"/>
    <w:rsid w:val="009F64A9"/>
    <w:rsid w:val="00A005A3"/>
    <w:rsid w:val="00A249D0"/>
    <w:rsid w:val="00AF09DC"/>
    <w:rsid w:val="00B26F0C"/>
    <w:rsid w:val="00B377DE"/>
    <w:rsid w:val="00B532B8"/>
    <w:rsid w:val="00BB41A0"/>
    <w:rsid w:val="00BC38F8"/>
    <w:rsid w:val="00BD336C"/>
    <w:rsid w:val="00BD3713"/>
    <w:rsid w:val="00BE468A"/>
    <w:rsid w:val="00C472FB"/>
    <w:rsid w:val="00C97CFF"/>
    <w:rsid w:val="00CB564E"/>
    <w:rsid w:val="00D36E7A"/>
    <w:rsid w:val="00D70AB0"/>
    <w:rsid w:val="00D92F5A"/>
    <w:rsid w:val="00E40A02"/>
    <w:rsid w:val="00EA0B72"/>
    <w:rsid w:val="00F44268"/>
    <w:rsid w:val="00FF4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97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B564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B564E"/>
    <w:rPr>
      <w:rFonts w:ascii="Segoe UI" w:hAnsi="Segoe UI" w:cs="Segoe UI"/>
      <w:sz w:val="18"/>
      <w:szCs w:val="18"/>
      <w:lang w:val="en-GB"/>
    </w:rPr>
  </w:style>
  <w:style w:type="character" w:styleId="Refdecomentario">
    <w:name w:val="annotation reference"/>
    <w:basedOn w:val="Fuentedeprrafopredeter"/>
    <w:uiPriority w:val="99"/>
    <w:semiHidden/>
    <w:unhideWhenUsed/>
    <w:rsid w:val="00B26F0C"/>
    <w:rPr>
      <w:sz w:val="16"/>
      <w:szCs w:val="16"/>
    </w:rPr>
  </w:style>
  <w:style w:type="paragraph" w:styleId="Textocomentario">
    <w:name w:val="annotation text"/>
    <w:basedOn w:val="Normal"/>
    <w:link w:val="TextocomentarioCar"/>
    <w:uiPriority w:val="99"/>
    <w:semiHidden/>
    <w:unhideWhenUsed/>
    <w:rsid w:val="00B26F0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26F0C"/>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B26F0C"/>
    <w:rPr>
      <w:b/>
      <w:bCs/>
    </w:rPr>
  </w:style>
  <w:style w:type="character" w:customStyle="1" w:styleId="AsuntodelcomentarioCar">
    <w:name w:val="Asunto del comentario Car"/>
    <w:basedOn w:val="TextocomentarioCar"/>
    <w:link w:val="Asuntodelcomentario"/>
    <w:uiPriority w:val="99"/>
    <w:semiHidden/>
    <w:rsid w:val="00B26F0C"/>
    <w:rPr>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B564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B564E"/>
    <w:rPr>
      <w:rFonts w:ascii="Segoe UI" w:hAnsi="Segoe UI" w:cs="Segoe UI"/>
      <w:sz w:val="18"/>
      <w:szCs w:val="18"/>
      <w:lang w:val="en-GB"/>
    </w:rPr>
  </w:style>
  <w:style w:type="character" w:styleId="Refdecomentario">
    <w:name w:val="annotation reference"/>
    <w:basedOn w:val="Fuentedeprrafopredeter"/>
    <w:uiPriority w:val="99"/>
    <w:semiHidden/>
    <w:unhideWhenUsed/>
    <w:rsid w:val="00B26F0C"/>
    <w:rPr>
      <w:sz w:val="16"/>
      <w:szCs w:val="16"/>
    </w:rPr>
  </w:style>
  <w:style w:type="paragraph" w:styleId="Textocomentario">
    <w:name w:val="annotation text"/>
    <w:basedOn w:val="Normal"/>
    <w:link w:val="TextocomentarioCar"/>
    <w:uiPriority w:val="99"/>
    <w:semiHidden/>
    <w:unhideWhenUsed/>
    <w:rsid w:val="00B26F0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26F0C"/>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B26F0C"/>
    <w:rPr>
      <w:b/>
      <w:bCs/>
    </w:rPr>
  </w:style>
  <w:style w:type="character" w:customStyle="1" w:styleId="AsuntodelcomentarioCar">
    <w:name w:val="Asunto del comentario Car"/>
    <w:basedOn w:val="TextocomentarioCar"/>
    <w:link w:val="Asuntodelcomentario"/>
    <w:uiPriority w:val="99"/>
    <w:semiHidden/>
    <w:rsid w:val="00B26F0C"/>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881</TotalTime>
  <Pages>6</Pages>
  <Words>3053</Words>
  <Characters>16794</Characters>
  <Application>Microsoft Office Word</Application>
  <DocSecurity>0</DocSecurity>
  <Lines>139</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Varley</dc:creator>
  <cp:keywords/>
  <dc:description/>
  <cp:lastModifiedBy>Usuario de Windows</cp:lastModifiedBy>
  <cp:revision>6</cp:revision>
  <dcterms:created xsi:type="dcterms:W3CDTF">2018-08-14T17:28:00Z</dcterms:created>
  <dcterms:modified xsi:type="dcterms:W3CDTF">2018-08-27T20:27:00Z</dcterms:modified>
</cp:coreProperties>
</file>